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1B2A" w14:textId="77777777" w:rsidR="00831331" w:rsidRDefault="00831331" w:rsidP="003D701C">
      <w:pPr>
        <w:widowControl w:val="0"/>
        <w:shd w:val="clear" w:color="auto" w:fill="FFFFFF"/>
        <w:autoSpaceDE w:val="0"/>
        <w:autoSpaceDN w:val="0"/>
        <w:adjustRightInd w:val="0"/>
        <w:ind w:right="-92" w:firstLine="567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ПРОЕКТ</w:t>
      </w:r>
    </w:p>
    <w:p w14:paraId="22D3EA35" w14:textId="77777777" w:rsidR="00831331" w:rsidRPr="003D1519" w:rsidRDefault="00831331" w:rsidP="003D701C">
      <w:pPr>
        <w:ind w:left="56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3D1519">
        <w:rPr>
          <w:b/>
          <w:bCs/>
          <w:sz w:val="28"/>
          <w:szCs w:val="28"/>
        </w:rPr>
        <w:t>УТВЕРЖДЕН</w:t>
      </w:r>
    </w:p>
    <w:p w14:paraId="36CCC5D3" w14:textId="77777777" w:rsidR="00831331" w:rsidRDefault="00831331" w:rsidP="003D701C">
      <w:pPr>
        <w:ind w:left="5387"/>
        <w:rPr>
          <w:sz w:val="28"/>
          <w:szCs w:val="28"/>
        </w:rPr>
      </w:pPr>
      <w:r>
        <w:rPr>
          <w:sz w:val="28"/>
          <w:szCs w:val="28"/>
        </w:rPr>
        <w:t>Решением Общего собрания учредителей от 05 мая 2009 г. №1</w:t>
      </w:r>
    </w:p>
    <w:p w14:paraId="68CE0FEF" w14:textId="77777777" w:rsidR="00831331" w:rsidRDefault="00831331" w:rsidP="003D701C">
      <w:pPr>
        <w:ind w:left="5387"/>
        <w:rPr>
          <w:sz w:val="28"/>
          <w:szCs w:val="28"/>
        </w:rPr>
      </w:pPr>
      <w:r>
        <w:rPr>
          <w:sz w:val="28"/>
          <w:szCs w:val="28"/>
        </w:rPr>
        <w:t>Изменения внесены и утверждены в форме новой редакции Общим собранием членов от 27 июня 2012 года №14</w:t>
      </w:r>
    </w:p>
    <w:p w14:paraId="44462D53" w14:textId="77777777" w:rsidR="00831331" w:rsidRDefault="00831331" w:rsidP="003D701C">
      <w:pPr>
        <w:ind w:left="5387"/>
        <w:rPr>
          <w:sz w:val="28"/>
          <w:szCs w:val="28"/>
        </w:rPr>
      </w:pPr>
      <w:r>
        <w:rPr>
          <w:sz w:val="28"/>
          <w:szCs w:val="28"/>
        </w:rPr>
        <w:t>Изменения внесены и утверждены в форме новой редакции Общим собранием членов от 14 апреля 2016 года № 18</w:t>
      </w:r>
    </w:p>
    <w:p w14:paraId="53459966" w14:textId="77777777" w:rsidR="00831331" w:rsidRPr="00CF00C5" w:rsidRDefault="00831331" w:rsidP="003D701C">
      <w:pPr>
        <w:ind w:left="5387"/>
        <w:rPr>
          <w:sz w:val="28"/>
          <w:szCs w:val="28"/>
        </w:rPr>
      </w:pPr>
      <w:r>
        <w:rPr>
          <w:sz w:val="28"/>
          <w:szCs w:val="28"/>
        </w:rPr>
        <w:t>Изменения внесены и утверждены в форме новой редакции Общим собранием членов от 01 ноября 2016 года № 19</w:t>
      </w:r>
    </w:p>
    <w:p w14:paraId="301ACC80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0F241A4D" w14:textId="77777777" w:rsidR="00831331" w:rsidRDefault="00831331" w:rsidP="00FA464C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7711C09B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7F16E2D4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2C08EE35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6DA71F39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3F65C1D9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3DCA6A4A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195C652A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08A1AC4A" w14:textId="77777777" w:rsidR="00831331" w:rsidRPr="00DD40D2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32"/>
          <w:szCs w:val="32"/>
        </w:rPr>
      </w:pPr>
    </w:p>
    <w:p w14:paraId="3D5B56EB" w14:textId="77777777" w:rsidR="00831331" w:rsidRPr="003D70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44"/>
          <w:szCs w:val="44"/>
        </w:rPr>
      </w:pPr>
      <w:r w:rsidRPr="003D701C">
        <w:rPr>
          <w:b/>
          <w:bCs/>
          <w:sz w:val="44"/>
          <w:szCs w:val="44"/>
        </w:rPr>
        <w:t>УСТАВ</w:t>
      </w:r>
    </w:p>
    <w:p w14:paraId="74224C83" w14:textId="77777777" w:rsidR="00831331" w:rsidRPr="003D701C" w:rsidRDefault="00831331" w:rsidP="001D3F3A">
      <w:pPr>
        <w:widowControl w:val="0"/>
        <w:shd w:val="clear" w:color="auto" w:fill="FFFFFF"/>
        <w:autoSpaceDE w:val="0"/>
        <w:autoSpaceDN w:val="0"/>
        <w:adjustRightInd w:val="0"/>
        <w:ind w:right="-92"/>
        <w:jc w:val="center"/>
        <w:rPr>
          <w:b/>
          <w:bCs/>
          <w:sz w:val="44"/>
          <w:szCs w:val="44"/>
        </w:rPr>
      </w:pPr>
      <w:r w:rsidRPr="003D701C">
        <w:rPr>
          <w:b/>
          <w:bCs/>
          <w:sz w:val="44"/>
          <w:szCs w:val="44"/>
        </w:rPr>
        <w:t xml:space="preserve">Саморегулируемой организации </w:t>
      </w:r>
      <w:r>
        <w:rPr>
          <w:b/>
          <w:bCs/>
          <w:sz w:val="44"/>
          <w:szCs w:val="44"/>
        </w:rPr>
        <w:t xml:space="preserve">- </w:t>
      </w:r>
      <w:r w:rsidRPr="003D701C">
        <w:rPr>
          <w:b/>
          <w:bCs/>
          <w:sz w:val="44"/>
          <w:szCs w:val="44"/>
        </w:rPr>
        <w:t>Ассоциации</w:t>
      </w:r>
    </w:p>
    <w:p w14:paraId="62DE20F1" w14:textId="77777777" w:rsidR="00831331" w:rsidRDefault="00831331" w:rsidP="003D701C">
      <w:pPr>
        <w:jc w:val="center"/>
        <w:rPr>
          <w:b/>
          <w:bCs/>
          <w:sz w:val="44"/>
          <w:szCs w:val="44"/>
        </w:rPr>
      </w:pPr>
      <w:r w:rsidRPr="002F5DC8">
        <w:rPr>
          <w:b/>
          <w:bCs/>
          <w:sz w:val="44"/>
          <w:szCs w:val="44"/>
        </w:rPr>
        <w:t xml:space="preserve"> «</w:t>
      </w:r>
      <w:r>
        <w:rPr>
          <w:b/>
          <w:bCs/>
          <w:sz w:val="44"/>
          <w:szCs w:val="44"/>
        </w:rPr>
        <w:t>Псковский строительный комплекс»</w:t>
      </w:r>
      <w:r w:rsidRPr="002F5DC8">
        <w:rPr>
          <w:b/>
          <w:bCs/>
          <w:sz w:val="44"/>
          <w:szCs w:val="44"/>
        </w:rPr>
        <w:t xml:space="preserve"> </w:t>
      </w:r>
    </w:p>
    <w:p w14:paraId="7EA2B85B" w14:textId="77777777" w:rsidR="00831331" w:rsidRPr="00AB0C1C" w:rsidRDefault="00831331" w:rsidP="003D70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44"/>
          <w:szCs w:val="44"/>
        </w:rPr>
        <w:t>(новая редакция)</w:t>
      </w:r>
    </w:p>
    <w:p w14:paraId="43877019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3DE43E6E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783BE982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2D7A217B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41632BE6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1497E395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22029A7B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58ED21DF" w14:textId="77777777" w:rsidR="00831331" w:rsidRPr="00AB0C1C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1C3942E7" w14:textId="77777777" w:rsidR="0083133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ind w:right="-92" w:firstLine="567"/>
        <w:jc w:val="center"/>
        <w:rPr>
          <w:b/>
          <w:bCs/>
        </w:rPr>
      </w:pPr>
    </w:p>
    <w:p w14:paraId="5BC8580E" w14:textId="77777777" w:rsidR="00831331" w:rsidRPr="00CF00C5" w:rsidRDefault="00831331" w:rsidP="003D701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Псков</w:t>
      </w:r>
    </w:p>
    <w:p w14:paraId="2FE6FD82" w14:textId="77777777" w:rsidR="00831331" w:rsidRDefault="00831331" w:rsidP="003D701C">
      <w:pPr>
        <w:jc w:val="center"/>
        <w:rPr>
          <w:sz w:val="28"/>
          <w:szCs w:val="28"/>
        </w:rPr>
      </w:pPr>
      <w:r w:rsidRPr="00CF00C5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CF00C5">
        <w:rPr>
          <w:sz w:val="28"/>
          <w:szCs w:val="28"/>
        </w:rPr>
        <w:t xml:space="preserve"> год</w:t>
      </w:r>
    </w:p>
    <w:p w14:paraId="4B9837B2" w14:textId="77777777" w:rsidR="00831331" w:rsidRPr="007736C1" w:rsidRDefault="00831331" w:rsidP="00FA464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92"/>
        <w:jc w:val="center"/>
        <w:rPr>
          <w:rStyle w:val="ac"/>
        </w:rPr>
      </w:pPr>
      <w:r w:rsidRPr="007736C1">
        <w:rPr>
          <w:rStyle w:val="ac"/>
        </w:rPr>
        <w:lastRenderedPageBreak/>
        <w:t>1. ОБЩИЕ ПОЛОЖЕНИЯ</w:t>
      </w:r>
    </w:p>
    <w:p w14:paraId="299D8ED8" w14:textId="66DDF31C" w:rsidR="00831331" w:rsidRPr="004B641F" w:rsidRDefault="00831331" w:rsidP="00FA464C">
      <w:pPr>
        <w:numPr>
          <w:ilvl w:val="1"/>
          <w:numId w:val="1"/>
        </w:numPr>
        <w:shd w:val="clear" w:color="auto" w:fill="FFFFFF"/>
        <w:tabs>
          <w:tab w:val="num" w:pos="1418"/>
        </w:tabs>
        <w:spacing w:line="276" w:lineRule="auto"/>
        <w:ind w:firstLine="709"/>
        <w:jc w:val="both"/>
      </w:pPr>
      <w:r w:rsidRPr="004B641F">
        <w:t>Саморегулируемая организация</w:t>
      </w:r>
      <w:r w:rsidR="008B7ECA">
        <w:t xml:space="preserve"> - Ассоциация</w:t>
      </w:r>
      <w:r w:rsidRPr="003D701C">
        <w:t xml:space="preserve"> </w:t>
      </w:r>
      <w:r>
        <w:t xml:space="preserve">«Псковский строительный комплекс» </w:t>
      </w:r>
      <w:r w:rsidRPr="004B641F">
        <w:t>(далее по тексту – Ассоциация)</w:t>
      </w:r>
      <w:r w:rsidRPr="00677803">
        <w:t xml:space="preserve"> (</w:t>
      </w:r>
      <w:r>
        <w:t>Предыдущие наименования Ассоциации</w:t>
      </w:r>
      <w:r w:rsidRPr="007365D4">
        <w:t>:</w:t>
      </w:r>
      <w:r w:rsidRPr="00677803">
        <w:t xml:space="preserve"> Некоммерческое партнерство «</w:t>
      </w:r>
      <w:r>
        <w:t>Псковский строительный комплекс</w:t>
      </w:r>
      <w:r w:rsidRPr="00677803">
        <w:t>»</w:t>
      </w:r>
      <w:r>
        <w:t xml:space="preserve">, Ассоциация </w:t>
      </w:r>
      <w:r w:rsidRPr="00677803">
        <w:t>«</w:t>
      </w:r>
      <w:r>
        <w:t>Псковский строительный комплекс</w:t>
      </w:r>
      <w:r w:rsidRPr="00677803">
        <w:t>»)</w:t>
      </w:r>
      <w:r w:rsidRPr="004B641F">
        <w:t xml:space="preserve"> является </w:t>
      </w:r>
      <w:r>
        <w:t xml:space="preserve">саморегулируемой организацией </w:t>
      </w:r>
      <w:r w:rsidRPr="004B641F">
        <w:t xml:space="preserve">основанной на членстве юридических лиц </w:t>
      </w:r>
      <w:r>
        <w:t xml:space="preserve">и </w:t>
      </w:r>
      <w:r w:rsidRPr="004B641F">
        <w:t>и</w:t>
      </w:r>
      <w:r>
        <w:t>ндивидуальных предпринимателей</w:t>
      </w:r>
      <w:r w:rsidRPr="004B641F">
        <w:t>, осуществляющих строительство, реконструкцию, капитальный ремонт объектов капитального строительства</w:t>
      </w:r>
      <w:r>
        <w:t xml:space="preserve"> (далее по тексту – строительство)</w:t>
      </w:r>
      <w:r w:rsidRPr="004B641F">
        <w:t>,</w:t>
      </w:r>
      <w:r>
        <w:t xml:space="preserve"> а также юридических </w:t>
      </w:r>
      <w:r w:rsidRPr="00F866E8">
        <w:t xml:space="preserve">лиц, которые уполномочены застройщиком и от имени застройщика заключают договоры о строительстве, реконструкции, капитальном ремонте объектов капитального строительства, подготавливают задания на выполнение указанного вида работ, предоставляют лицам, осуществляющим капитальный ремонт объектов капитального строительства, материалы и документы, необходимые для выполнения указанных видов работ, подписывают документы, необходимые для получения разрешения на ввод объекта капитального строительства в эксплуатацию, осуществляют иные функции, предусмотренные законодательством о градостроительной деятельности (далее также - функции технического заказчика), </w:t>
      </w:r>
      <w:r w:rsidRPr="004B641F">
        <w:t>созданной для содействия ее членам в осуществлении деятельности, направленной на достижение целей, предусмотренных настоящим Уставом.</w:t>
      </w:r>
    </w:p>
    <w:p w14:paraId="1C7DAC85" w14:textId="77777777" w:rsidR="00831331" w:rsidRDefault="00831331" w:rsidP="00FA464C">
      <w:pPr>
        <w:numPr>
          <w:ilvl w:val="1"/>
          <w:numId w:val="1"/>
        </w:numPr>
        <w:shd w:val="clear" w:color="auto" w:fill="FFFFFF"/>
        <w:tabs>
          <w:tab w:val="num" w:pos="1418"/>
        </w:tabs>
        <w:spacing w:line="276" w:lineRule="auto"/>
        <w:ind w:firstLine="709"/>
        <w:jc w:val="both"/>
      </w:pPr>
      <w:r w:rsidRPr="004B641F">
        <w:t>Организация создана в</w:t>
      </w:r>
      <w:r>
        <w:t xml:space="preserve"> организационно-правовой форме А</w:t>
      </w:r>
      <w:r w:rsidRPr="004B641F">
        <w:t>ссоциации.</w:t>
      </w:r>
    </w:p>
    <w:p w14:paraId="1C5018B3" w14:textId="77777777" w:rsidR="00831331" w:rsidRDefault="00831331" w:rsidP="00FA464C">
      <w:pPr>
        <w:numPr>
          <w:ilvl w:val="1"/>
          <w:numId w:val="1"/>
        </w:numPr>
        <w:shd w:val="clear" w:color="auto" w:fill="FFFFFF"/>
        <w:tabs>
          <w:tab w:val="num" w:pos="1418"/>
        </w:tabs>
        <w:spacing w:line="276" w:lineRule="auto"/>
        <w:ind w:firstLine="709"/>
        <w:jc w:val="both"/>
      </w:pPr>
      <w:r>
        <w:t>Ассоциация создана без ограничения срока действия</w:t>
      </w:r>
      <w:r w:rsidRPr="00BF7283">
        <w:t>.</w:t>
      </w:r>
    </w:p>
    <w:p w14:paraId="47D04F36" w14:textId="5F08ABF6" w:rsidR="00831331" w:rsidRDefault="00831331" w:rsidP="00FA464C">
      <w:pPr>
        <w:numPr>
          <w:ilvl w:val="1"/>
          <w:numId w:val="1"/>
        </w:numPr>
        <w:shd w:val="clear" w:color="auto" w:fill="FFFFFF"/>
        <w:tabs>
          <w:tab w:val="num" w:pos="1418"/>
        </w:tabs>
        <w:spacing w:line="276" w:lineRule="auto"/>
        <w:ind w:firstLine="709"/>
        <w:jc w:val="both"/>
      </w:pPr>
      <w:r>
        <w:t>Полное наименование</w:t>
      </w:r>
      <w:r w:rsidRPr="002804E6">
        <w:t xml:space="preserve"> Ассоциации на русском языке –</w:t>
      </w:r>
      <w:r w:rsidR="00501BFA">
        <w:t xml:space="preserve"> </w:t>
      </w:r>
      <w:r>
        <w:t>С</w:t>
      </w:r>
      <w:r w:rsidRPr="002804E6">
        <w:t>аморегулируемая организация</w:t>
      </w:r>
      <w:r w:rsidR="008B7ECA">
        <w:t xml:space="preserve"> - Ассоциация</w:t>
      </w:r>
      <w:r>
        <w:t xml:space="preserve"> «Псковский строительный комплекс»</w:t>
      </w:r>
      <w:r w:rsidRPr="002804E6">
        <w:t>, сокращенное</w:t>
      </w:r>
      <w:r>
        <w:t xml:space="preserve">  </w:t>
      </w:r>
      <w:r w:rsidRPr="002804E6">
        <w:t xml:space="preserve"> наименован</w:t>
      </w:r>
      <w:r>
        <w:t>и</w:t>
      </w:r>
      <w:r w:rsidRPr="002804E6">
        <w:t xml:space="preserve">е </w:t>
      </w:r>
      <w:r>
        <w:t xml:space="preserve">   </w:t>
      </w:r>
      <w:r w:rsidRPr="002804E6">
        <w:t>Ассоциации</w:t>
      </w:r>
      <w:r>
        <w:t xml:space="preserve">  </w:t>
      </w:r>
      <w:r w:rsidRPr="002804E6">
        <w:t xml:space="preserve"> </w:t>
      </w:r>
      <w:proofErr w:type="gramStart"/>
      <w:r w:rsidRPr="002804E6">
        <w:t xml:space="preserve">на </w:t>
      </w:r>
      <w:r>
        <w:t xml:space="preserve"> </w:t>
      </w:r>
      <w:r w:rsidRPr="002804E6">
        <w:t>русском</w:t>
      </w:r>
      <w:proofErr w:type="gramEnd"/>
      <w:r w:rsidRPr="002804E6">
        <w:t xml:space="preserve"> </w:t>
      </w:r>
      <w:r>
        <w:t xml:space="preserve">  </w:t>
      </w:r>
      <w:r w:rsidRPr="002804E6">
        <w:t>языке</w:t>
      </w:r>
      <w:r>
        <w:t xml:space="preserve"> </w:t>
      </w:r>
      <w:r w:rsidRPr="002804E6">
        <w:t xml:space="preserve"> – </w:t>
      </w:r>
      <w:r>
        <w:t xml:space="preserve">  С</w:t>
      </w:r>
      <w:r w:rsidRPr="002804E6">
        <w:t>РО</w:t>
      </w:r>
      <w:r w:rsidR="008B7ECA">
        <w:t xml:space="preserve"> </w:t>
      </w:r>
      <w:r w:rsidR="00501BFA">
        <w:t>–</w:t>
      </w:r>
      <w:r>
        <w:t xml:space="preserve"> </w:t>
      </w:r>
      <w:r w:rsidR="008B7ECA" w:rsidRPr="002804E6">
        <w:t>Ассоциация</w:t>
      </w:r>
      <w:r w:rsidR="00501BFA">
        <w:t xml:space="preserve"> </w:t>
      </w:r>
      <w:r w:rsidRPr="002804E6">
        <w:t>«</w:t>
      </w:r>
      <w:r>
        <w:t>ПСК</w:t>
      </w:r>
      <w:r w:rsidRPr="002804E6">
        <w:t>».</w:t>
      </w:r>
    </w:p>
    <w:p w14:paraId="1D7BAFB3" w14:textId="77777777" w:rsidR="00831331" w:rsidRPr="00B00AB3" w:rsidRDefault="00831331" w:rsidP="00B00AB3">
      <w:pPr>
        <w:numPr>
          <w:ilvl w:val="1"/>
          <w:numId w:val="1"/>
        </w:numPr>
        <w:shd w:val="clear" w:color="auto" w:fill="FFFFFF"/>
        <w:tabs>
          <w:tab w:val="num" w:pos="1418"/>
        </w:tabs>
        <w:spacing w:line="276" w:lineRule="auto"/>
        <w:ind w:firstLine="709"/>
        <w:jc w:val="both"/>
      </w:pPr>
      <w:r w:rsidRPr="002804E6">
        <w:t>Место нахождения</w:t>
      </w:r>
      <w:r>
        <w:t xml:space="preserve"> Ассоциации</w:t>
      </w:r>
      <w:r w:rsidRPr="00794AFA">
        <w:t xml:space="preserve"> </w:t>
      </w:r>
      <w:r>
        <w:t>Российская Федерация, г. Псков.</w:t>
      </w:r>
    </w:p>
    <w:p w14:paraId="2D101AC7" w14:textId="77777777" w:rsidR="00831331" w:rsidRPr="004B641F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804E6">
        <w:t xml:space="preserve">Ассоциация осуществляет свою деятельность в соответствии с Конституцией Российской Федерации, Гражданским кодексом Российской Федерации, </w:t>
      </w:r>
      <w:r>
        <w:t>Федеральным законом</w:t>
      </w:r>
      <w:r w:rsidRPr="00DF4250">
        <w:t xml:space="preserve"> № 315-ФЗ «О саморегулируемых организациях»</w:t>
      </w:r>
      <w:r>
        <w:t xml:space="preserve">, </w:t>
      </w:r>
      <w:r w:rsidRPr="002804E6">
        <w:t>Ф</w:t>
      </w:r>
      <w:r>
        <w:t xml:space="preserve">едеральным законом </w:t>
      </w:r>
      <w:r w:rsidRPr="002804E6">
        <w:t xml:space="preserve">№ </w:t>
      </w:r>
      <w:r>
        <w:t>7-ФЗ «О некоммерческих организациях»,</w:t>
      </w:r>
      <w:r w:rsidRPr="002804E6">
        <w:t xml:space="preserve"> </w:t>
      </w:r>
      <w:r w:rsidRPr="00332723">
        <w:t>Градостроительным кодексом Р</w:t>
      </w:r>
      <w:r>
        <w:t xml:space="preserve">оссийской </w:t>
      </w:r>
      <w:r w:rsidRPr="00332723">
        <w:t>Ф</w:t>
      </w:r>
      <w:r>
        <w:t>едерации,</w:t>
      </w:r>
      <w:r w:rsidRPr="004B641F">
        <w:t xml:space="preserve"> иными нормативными правовыми актами и настоящим Уставом.</w:t>
      </w:r>
    </w:p>
    <w:p w14:paraId="5DE01956" w14:textId="77777777" w:rsidR="00831331" w:rsidRPr="004B641F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 xml:space="preserve">Ассоциация приобретает права юридического лица с момента </w:t>
      </w:r>
      <w:r>
        <w:t>ее</w:t>
      </w:r>
      <w:r w:rsidRPr="004B641F">
        <w:t xml:space="preserve"> государственной регистрации.</w:t>
      </w:r>
    </w:p>
    <w:p w14:paraId="7938D84C" w14:textId="77777777" w:rsidR="00831331" w:rsidRPr="002046E1" w:rsidRDefault="00831331" w:rsidP="00794AFA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jc w:val="both"/>
      </w:pPr>
      <w:r>
        <w:tab/>
      </w:r>
      <w:r w:rsidRPr="0060105C">
        <w:t>Ассоциация приобрела статус саморегулируемой организации, о чем внесена соответствующая запись в государственный реестр саморегулируемых организаций за регистрационным № СРО-С-173-14012010</w:t>
      </w:r>
    </w:p>
    <w:p w14:paraId="14CED692" w14:textId="77777777" w:rsidR="00831331" w:rsidRPr="004B641F" w:rsidRDefault="00831331" w:rsidP="00EE3BED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 xml:space="preserve">Ассоциация со дня внесения </w:t>
      </w:r>
      <w:r>
        <w:t xml:space="preserve">сведений </w:t>
      </w:r>
      <w:r w:rsidRPr="004B641F">
        <w:t>о ней в государственный реестр саморегулируемых организаций является членом Национального объединения саморегулируемых организаций</w:t>
      </w:r>
      <w:r>
        <w:t>, основанных на членстве лиц, осуществляющих строительство</w:t>
      </w:r>
      <w:r w:rsidRPr="004B641F">
        <w:t xml:space="preserve">  и обязана уплатить вступительный взнос в Национально</w:t>
      </w:r>
      <w:r>
        <w:t>е</w:t>
      </w:r>
      <w:r w:rsidRPr="004B641F">
        <w:t xml:space="preserve"> объединени</w:t>
      </w:r>
      <w:r>
        <w:t>е</w:t>
      </w:r>
      <w:r w:rsidRPr="004B641F">
        <w:t xml:space="preserve"> саморегулируемых организаций</w:t>
      </w:r>
      <w:r>
        <w:t>, основанных на членстве лиц, осуществляющих строительство</w:t>
      </w:r>
      <w:r w:rsidRPr="004B641F">
        <w:t xml:space="preserve">, а также осуществлять иные отчисления на нужды такого объединения в порядке и в размерах, которые установлены Всероссийским съездом саморегулируемых организаций </w:t>
      </w:r>
      <w:r>
        <w:t>в области строительства</w:t>
      </w:r>
      <w:r w:rsidRPr="004B641F">
        <w:t>.</w:t>
      </w:r>
    </w:p>
    <w:p w14:paraId="5E0A555C" w14:textId="77777777" w:rsidR="00831331" w:rsidRPr="00794AFA" w:rsidRDefault="00831331" w:rsidP="00867D2E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 xml:space="preserve">Ассоциация </w:t>
      </w:r>
      <w:r w:rsidRPr="004B641F">
        <w:rPr>
          <w:lang w:eastAsia="en-US"/>
        </w:rPr>
        <w:t>имеет обособленное имущество и отвечает им по своим обязательствам, может от своего имени приобретать и осуществлять гражданские права и нести гражданские обязанности, быть истцом и ответчиком в суде.</w:t>
      </w:r>
    </w:p>
    <w:p w14:paraId="4D799EB6" w14:textId="77777777" w:rsidR="00831331" w:rsidRPr="0060105C" w:rsidRDefault="00831331" w:rsidP="00867D2E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0105C">
        <w:t>Ассоциация имеет смету доходов и расходов. Смета доходов и расходов Ассоциации утверждается в соответствии с Уставом.</w:t>
      </w:r>
    </w:p>
    <w:p w14:paraId="4DCA825C" w14:textId="77777777" w:rsidR="00831331" w:rsidRPr="004B641F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lastRenderedPageBreak/>
        <w:t>Ассоциация имеет самостоятельный баланс, вправе в установленном порядке открывать счета</w:t>
      </w:r>
      <w:r>
        <w:t>, в том числе</w:t>
      </w:r>
      <w:r w:rsidRPr="004B641F">
        <w:t xml:space="preserve"> </w:t>
      </w:r>
      <w:r>
        <w:t>специальные</w:t>
      </w:r>
      <w:r w:rsidRPr="004B641F">
        <w:t>, в банках и иных кредитных организациях на территории Российской Федерации.</w:t>
      </w:r>
    </w:p>
    <w:p w14:paraId="6CF7DFE2" w14:textId="77777777" w:rsidR="00831331" w:rsidRPr="004B641F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01BFA">
        <w:t>Ассоциация имеет круглую печать, содержащую её полное наименование на русском языке и указание на место её нахождение.</w:t>
      </w:r>
      <w:r w:rsidRPr="004B641F">
        <w:t xml:space="preserve"> Ассоциация вправе иметь штампы, бланки со своим наименованием, собственную эмблему и другие средства визуальной идентификации.</w:t>
      </w:r>
    </w:p>
    <w:p w14:paraId="7C54C07B" w14:textId="77777777" w:rsidR="00831331" w:rsidRPr="004B641F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  <w:tab w:val="num" w:pos="156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Для достижения целей, предусмотренных настоящим Уставом, Ассоциация может создавать другие некоммерческие организации, вступать в объединения некоммерческих организаций</w:t>
      </w:r>
      <w:r w:rsidRPr="004B641F">
        <w:rPr>
          <w:lang w:eastAsia="en-US"/>
        </w:rPr>
        <w:t>.</w:t>
      </w:r>
    </w:p>
    <w:p w14:paraId="5A6937BA" w14:textId="77777777" w:rsidR="00831331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  <w:tab w:val="num" w:pos="156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Имущество, переданное Ассоциации ее членами, явля</w:t>
      </w:r>
      <w:r>
        <w:t>ется собственностью Ассоциации.</w:t>
      </w:r>
    </w:p>
    <w:p w14:paraId="118BBCF4" w14:textId="77777777" w:rsidR="00831331" w:rsidRPr="00501BFA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  <w:tab w:val="num" w:pos="156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01BFA">
        <w:t>Ассоциация отвечает по обязательствам своих членов в случаях и в порядке, установленных законодательством Российской Федерации и документами Ассоциации.</w:t>
      </w:r>
    </w:p>
    <w:p w14:paraId="38DCA313" w14:textId="77777777" w:rsidR="00831331" w:rsidRPr="00501BFA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  <w:tab w:val="num" w:pos="156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01BFA">
        <w:t>Ассоциация не преследует в качестве основной цели своей деятельности извлечения прибыли и не распределяет полученную прибыль от деятельности между членами Ассоциации, а полученные средства направляет на достижение уставных целей Ассоциации.</w:t>
      </w:r>
    </w:p>
    <w:p w14:paraId="0368DFDB" w14:textId="77777777" w:rsidR="00831331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num" w:pos="1418"/>
          <w:tab w:val="num" w:pos="156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Ассоциация не вправе</w:t>
      </w:r>
      <w:r>
        <w:t>:</w:t>
      </w:r>
    </w:p>
    <w:p w14:paraId="696080C4" w14:textId="77777777" w:rsidR="00831331" w:rsidRDefault="00831331" w:rsidP="00FD1E75">
      <w:pPr>
        <w:widowControl w:val="0"/>
        <w:numPr>
          <w:ilvl w:val="2"/>
          <w:numId w:val="1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>
        <w:t>у</w:t>
      </w:r>
      <w:r w:rsidRPr="004B641F">
        <w:t>чреждать хозяйственные товарищества и общества, осуществляющие предпринимательскую деятельность в сфере строительства, реконструкции, капитального ремонта объектов капитального строительства, и становиться участником таких хозя</w:t>
      </w:r>
      <w:r>
        <w:t>йственных товариществ и обществ;</w:t>
      </w:r>
    </w:p>
    <w:p w14:paraId="3638BF7D" w14:textId="77777777" w:rsidR="00831331" w:rsidRPr="004B641F" w:rsidRDefault="00831331" w:rsidP="00FD1E75">
      <w:pPr>
        <w:widowControl w:val="0"/>
        <w:numPr>
          <w:ilvl w:val="2"/>
          <w:numId w:val="1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426F80">
        <w:t>создавать территориальные подразделения, обособленные филиалы и представительства, расположенные за пределами</w:t>
      </w:r>
      <w:r>
        <w:t xml:space="preserve"> территории</w:t>
      </w:r>
      <w:r w:rsidRPr="00426F80">
        <w:t xml:space="preserve"> </w:t>
      </w:r>
      <w:r>
        <w:t>Псковской области Российской Федерации.</w:t>
      </w:r>
    </w:p>
    <w:p w14:paraId="3A16E18C" w14:textId="77777777" w:rsidR="00831331" w:rsidRPr="003405DE" w:rsidRDefault="00831331" w:rsidP="00FA464C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line="276" w:lineRule="auto"/>
        <w:ind w:left="0" w:right="-92" w:firstLine="0"/>
        <w:jc w:val="center"/>
        <w:rPr>
          <w:rStyle w:val="ac"/>
          <w:i/>
          <w:iCs/>
        </w:rPr>
      </w:pPr>
      <w:r w:rsidRPr="003405DE">
        <w:rPr>
          <w:rStyle w:val="ac"/>
          <w:i/>
          <w:iCs/>
        </w:rPr>
        <w:t>ПРЕДМЕТ И ЦЕЛИ ДЕЯТЕЛЬНОСТИ АССОЦИАЦИИ</w:t>
      </w:r>
    </w:p>
    <w:p w14:paraId="1AD7881C" w14:textId="77777777" w:rsidR="00831331" w:rsidRPr="004B641F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clear" w:pos="851"/>
          <w:tab w:val="num" w:pos="1701"/>
        </w:tabs>
        <w:autoSpaceDE w:val="0"/>
        <w:autoSpaceDN w:val="0"/>
        <w:adjustRightInd w:val="0"/>
        <w:spacing w:line="276" w:lineRule="auto"/>
        <w:ind w:right="-92" w:firstLine="851"/>
        <w:jc w:val="both"/>
      </w:pPr>
      <w:r w:rsidRPr="004B641F">
        <w:t xml:space="preserve">Целями </w:t>
      </w:r>
      <w:r>
        <w:t xml:space="preserve">деятельности </w:t>
      </w:r>
      <w:r w:rsidRPr="004B641F">
        <w:t>Ассоциации являются:</w:t>
      </w:r>
    </w:p>
    <w:p w14:paraId="598D6240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right="-92" w:firstLine="851"/>
        <w:jc w:val="both"/>
      </w:pPr>
      <w:r w:rsidRPr="004B641F">
        <w:t>Предупреждение причинения вреда жизни или здоровью физических лиц, имуществу физических или юридических лиц, государственному или муниципальному имуществу, окружающей среде, жизни или здоровью животных и растений, объектам культурного наследия (памятникам истории и культуры) народов Российской Федерации вследствие недостатков работ по строительству, реконструкции, капитальному ремонту</w:t>
      </w:r>
      <w:r>
        <w:t>,</w:t>
      </w:r>
      <w:r w:rsidRPr="004B641F">
        <w:t xml:space="preserve"> которые оказывают влияние на безопасность объектов капитального строительства и выполняются членами Ассоциации.</w:t>
      </w:r>
    </w:p>
    <w:p w14:paraId="1FFF276A" w14:textId="77777777" w:rsidR="00831331" w:rsidRPr="00F866E8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right="-92" w:firstLine="851"/>
        <w:jc w:val="both"/>
      </w:pPr>
      <w:r w:rsidRPr="004B641F">
        <w:t xml:space="preserve">Повышение качества осуществления строительства, реконструкции, </w:t>
      </w:r>
      <w:r w:rsidRPr="00F866E8">
        <w:t>капитального ремонта объектов капитального строительства.</w:t>
      </w:r>
    </w:p>
    <w:p w14:paraId="1A97D225" w14:textId="77777777" w:rsidR="00831331" w:rsidRPr="0060105C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right="-92" w:firstLine="851"/>
        <w:jc w:val="both"/>
      </w:pPr>
      <w:r w:rsidRPr="0060105C">
        <w:t>Обеспечение исполнения член</w:t>
      </w:r>
      <w:r>
        <w:t xml:space="preserve">ами </w:t>
      </w:r>
      <w:r w:rsidRPr="00D03FB1">
        <w:rPr>
          <w:rPrChange w:id="0" w:author="User User" w:date="2016-10-25T14:10:00Z">
            <w:rPr>
              <w:i/>
            </w:rPr>
          </w:rPrChange>
        </w:rPr>
        <w:t>Ассоциации</w:t>
      </w:r>
      <w:r w:rsidRPr="0060105C">
        <w:t xml:space="preserve"> обязательств по договорам строительного подряда, заключенным с использованием конкурентных способов определения поставщиков (подрядчиков, исполнителей) в соответствии с 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аукционов), если в соответствии с законодательством Российской Федерации проведение торгов (конкурсов, аукционов) для заключения соответствующих договоров является обязательным.</w:t>
      </w:r>
    </w:p>
    <w:p w14:paraId="4D65979A" w14:textId="77777777" w:rsidR="00831331" w:rsidRPr="004B641F" w:rsidRDefault="00831331" w:rsidP="00CB2EA1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right="-92" w:firstLine="851"/>
        <w:jc w:val="both"/>
      </w:pPr>
      <w:r w:rsidRPr="004B641F">
        <w:t>Иные цели, предусмотренные законодательством Российской Федерации.</w:t>
      </w:r>
    </w:p>
    <w:p w14:paraId="4D75D7B2" w14:textId="77777777" w:rsidR="00831331" w:rsidRDefault="00831331" w:rsidP="00977141">
      <w:pPr>
        <w:widowControl w:val="0"/>
        <w:numPr>
          <w:ilvl w:val="1"/>
          <w:numId w:val="1"/>
        </w:numPr>
        <w:shd w:val="clear" w:color="auto" w:fill="FFFFFF"/>
        <w:tabs>
          <w:tab w:val="clear" w:pos="851"/>
          <w:tab w:val="num" w:pos="1701"/>
        </w:tabs>
        <w:autoSpaceDE w:val="0"/>
        <w:autoSpaceDN w:val="0"/>
        <w:adjustRightInd w:val="0"/>
        <w:spacing w:line="276" w:lineRule="auto"/>
        <w:ind w:firstLine="851"/>
        <w:jc w:val="both"/>
      </w:pPr>
      <w:r w:rsidRPr="004B641F">
        <w:lastRenderedPageBreak/>
        <w:t>Предметом деятельности Ассоциации (содержанием деятельности и</w:t>
      </w:r>
      <w:r>
        <w:t xml:space="preserve"> функциями Ассоциации) </w:t>
      </w:r>
      <w:r w:rsidRPr="00D03FB1">
        <w:rPr>
          <w:rPrChange w:id="1" w:author="User User" w:date="2016-10-25T14:10:00Z">
            <w:rPr>
              <w:i/>
            </w:rPr>
          </w:rPrChange>
        </w:rPr>
        <w:t>являются</w:t>
      </w:r>
      <w:r w:rsidRPr="003405DE">
        <w:rPr>
          <w:i/>
          <w:iCs/>
        </w:rPr>
        <w:t>:</w:t>
      </w:r>
    </w:p>
    <w:p w14:paraId="3CE09EF5" w14:textId="77777777" w:rsidR="00831331" w:rsidRPr="004B641F" w:rsidRDefault="00831331" w:rsidP="00682F03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20"/>
        <w:jc w:val="both"/>
      </w:pPr>
      <w:r>
        <w:t xml:space="preserve"> Р</w:t>
      </w:r>
      <w:r w:rsidRPr="00CE6FD5">
        <w:t>азработка и утверждение документов</w:t>
      </w:r>
      <w:r>
        <w:t xml:space="preserve"> Ассоциации</w:t>
      </w:r>
      <w:r w:rsidRPr="00CE6FD5">
        <w:t xml:space="preserve">, предусмотренных </w:t>
      </w:r>
      <w:r>
        <w:t>Градостроительным к</w:t>
      </w:r>
      <w:r w:rsidRPr="00CE6FD5">
        <w:t>одекс</w:t>
      </w:r>
      <w:r>
        <w:t>ом Российской Федерации</w:t>
      </w:r>
      <w:r w:rsidRPr="00CE6FD5">
        <w:t xml:space="preserve">, а также контроль за соблюдением членами </w:t>
      </w:r>
      <w:r>
        <w:t>Ассоциации</w:t>
      </w:r>
      <w:r w:rsidRPr="00CE6FD5">
        <w:t xml:space="preserve"> требований этих документов</w:t>
      </w:r>
      <w:r>
        <w:t>;</w:t>
      </w:r>
    </w:p>
    <w:p w14:paraId="103EE7EF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Применение мер дисциплинарного воздействия, предусмотренных законодательством Российской Федерации и документами Ассо</w:t>
      </w:r>
      <w:r>
        <w:t>циации в отношении своих членов;</w:t>
      </w:r>
    </w:p>
    <w:p w14:paraId="585487E0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Ведение реестра членов Ассоциации</w:t>
      </w:r>
      <w:r>
        <w:t xml:space="preserve"> в составе единого реестра членов саморегулируемых организаций в области строительства и размещение такого реестра на своем официальном сайте </w:t>
      </w:r>
      <w:r w:rsidRPr="004B641F">
        <w:t>в информационно-коммуникационной сети «Интернет»</w:t>
      </w:r>
      <w:r>
        <w:t>;</w:t>
      </w:r>
    </w:p>
    <w:p w14:paraId="3DED843A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Обеспечение имущественной ответственности членов Ассоциации перед потребителями произведенных ими товаро</w:t>
      </w:r>
      <w:r>
        <w:t>в (работ, услуг) и иными лицами;</w:t>
      </w:r>
    </w:p>
    <w:p w14:paraId="5BF67578" w14:textId="77777777" w:rsidR="00831331" w:rsidRPr="004B641F" w:rsidRDefault="00831331" w:rsidP="00983253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 xml:space="preserve">Создание </w:t>
      </w:r>
      <w:r>
        <w:t>официального</w:t>
      </w:r>
      <w:r w:rsidRPr="004B641F">
        <w:t xml:space="preserve"> сайта Ассоциации в информационно-коммуникационной сети «Интернет» и размещение на нем информации о деятельности Ассоциации и ее членов.</w:t>
      </w:r>
      <w:r>
        <w:t xml:space="preserve"> Права на доменное имя</w:t>
      </w:r>
      <w:r w:rsidRPr="004B641F">
        <w:t xml:space="preserve"> </w:t>
      </w:r>
      <w:r>
        <w:t>официального</w:t>
      </w:r>
      <w:r w:rsidRPr="004B641F">
        <w:t xml:space="preserve"> сайта Ассоциации в информационно-коммуникационной сети «Интернет»</w:t>
      </w:r>
      <w:r>
        <w:t>,</w:t>
      </w:r>
      <w:r w:rsidRPr="004B641F">
        <w:t xml:space="preserve"> </w:t>
      </w:r>
      <w:r>
        <w:t>а также права на</w:t>
      </w:r>
      <w:r w:rsidRPr="004B641F">
        <w:t xml:space="preserve"> размещен</w:t>
      </w:r>
      <w:r>
        <w:t>ную</w:t>
      </w:r>
      <w:r w:rsidRPr="004B641F">
        <w:t xml:space="preserve"> на нем информаци</w:t>
      </w:r>
      <w:r>
        <w:t>ю</w:t>
      </w:r>
      <w:r w:rsidRPr="004B641F">
        <w:t xml:space="preserve"> о деятельности Ассоциации и ее членов</w:t>
      </w:r>
      <w:r>
        <w:t>, принадлежат Ассоциации;</w:t>
      </w:r>
    </w:p>
    <w:p w14:paraId="1905529D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Рассмотрение жалоб на действия членов Ассоциации в соответствии с требованиями законодательства Российской Федер</w:t>
      </w:r>
      <w:r>
        <w:t>ации и документов Ассоциации;</w:t>
      </w:r>
    </w:p>
    <w:p w14:paraId="7C3F1897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 xml:space="preserve">Анализ деятельности членов Ассоциации на основании информации, предоставляемой ими в Ассоциацию в порядке, установленном </w:t>
      </w:r>
      <w:r>
        <w:t>действующим законодательством и внутренними документами Ассоциации;</w:t>
      </w:r>
    </w:p>
    <w:p w14:paraId="1B9F449B" w14:textId="77777777" w:rsidR="00831331" w:rsidRPr="00AB788E" w:rsidRDefault="00831331" w:rsidP="002046E1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AB788E">
        <w:t>Выполнение иных функций, не противоречащих законодательству Российской Федерации и целям деятельности Ассоциации.</w:t>
      </w:r>
    </w:p>
    <w:p w14:paraId="4817A994" w14:textId="77777777" w:rsidR="00831331" w:rsidRPr="00AB788E" w:rsidRDefault="00831331" w:rsidP="00FA464C">
      <w:pPr>
        <w:widowControl w:val="0"/>
        <w:numPr>
          <w:ilvl w:val="1"/>
          <w:numId w:val="1"/>
        </w:numPr>
        <w:shd w:val="clear" w:color="auto" w:fill="FFFFFF"/>
        <w:tabs>
          <w:tab w:val="clear" w:pos="851"/>
          <w:tab w:val="num" w:pos="1701"/>
        </w:tabs>
        <w:autoSpaceDE w:val="0"/>
        <w:autoSpaceDN w:val="0"/>
        <w:adjustRightInd w:val="0"/>
        <w:spacing w:line="276" w:lineRule="auto"/>
        <w:ind w:firstLine="851"/>
        <w:jc w:val="both"/>
        <w:rPr>
          <w:rPrChange w:id="2" w:author="User User" w:date="2016-10-25T14:10:00Z">
            <w:rPr>
              <w:i/>
            </w:rPr>
          </w:rPrChange>
        </w:rPr>
      </w:pPr>
      <w:r w:rsidRPr="00AB788E">
        <w:rPr>
          <w:rPrChange w:id="3" w:author="User User" w:date="2016-10-25T14:10:00Z">
            <w:rPr>
              <w:i/>
            </w:rPr>
          </w:rPrChange>
        </w:rPr>
        <w:t>Для достижения уставных целей Ассоциация имеет право:</w:t>
      </w:r>
    </w:p>
    <w:p w14:paraId="4ED1603E" w14:textId="5B2EA128" w:rsidR="00831331" w:rsidRPr="00AB788E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rPrChange w:id="4" w:author="User User" w:date="2016-10-25T14:10:00Z">
            <w:rPr>
              <w:i/>
            </w:rPr>
          </w:rPrChange>
        </w:rPr>
      </w:pPr>
      <w:r w:rsidRPr="00AB788E">
        <w:rPr>
          <w:rPrChange w:id="5" w:author="User User" w:date="2016-10-25T14:10:00Z">
            <w:rPr>
              <w:i/>
            </w:rPr>
          </w:rPrChange>
        </w:rPr>
        <w:t>Представлять интересы членов Ассоциации в их отношениях с федеральными</w:t>
      </w:r>
      <w:r w:rsidR="00501BFA">
        <w:t xml:space="preserve"> </w:t>
      </w:r>
      <w:r w:rsidR="00444C3C" w:rsidRPr="001C1FD9">
        <w:rPr>
          <w:i/>
          <w:iCs/>
        </w:rPr>
        <w:t xml:space="preserve"> (территориальными)</w:t>
      </w:r>
      <w:r w:rsidR="00D03FB1" w:rsidRPr="00501BFA">
        <w:rPr>
          <w:i/>
        </w:rPr>
        <w:t xml:space="preserve"> </w:t>
      </w:r>
      <w:r w:rsidRPr="00AB788E">
        <w:rPr>
          <w:rPrChange w:id="6" w:author="User User" w:date="2016-10-25T14:10:00Z">
            <w:rPr>
              <w:i/>
            </w:rPr>
          </w:rPrChange>
        </w:rPr>
        <w:t>органами исполнительной государственной власти Российской Федерации, органами государственной власти Псковской области (Администрацией Псковской области, Псковским областным собранием депутатов) и иных субъектов РФ, органами местного самоуправления Псковской области</w:t>
      </w:r>
      <w:del w:id="7" w:author="User User" w:date="2016-10-25T14:10:00Z">
        <w:r w:rsidR="00444C3C">
          <w:rPr>
            <w:i/>
            <w:iCs/>
          </w:rPr>
          <w:delText>,</w:delText>
        </w:r>
      </w:del>
      <w:ins w:id="8" w:author="User User" w:date="2016-10-25T14:10:00Z">
        <w:r w:rsidR="00D03FB1" w:rsidRPr="00AB788E">
          <w:rPr>
            <w:iCs/>
          </w:rPr>
          <w:t xml:space="preserve"> и иных субъектов</w:t>
        </w:r>
      </w:ins>
      <w:r w:rsidR="00D03FB1" w:rsidRPr="00AB788E">
        <w:rPr>
          <w:rPrChange w:id="9" w:author="User User" w:date="2016-10-25T14:10:00Z">
            <w:rPr>
              <w:i/>
            </w:rPr>
          </w:rPrChange>
        </w:rPr>
        <w:t xml:space="preserve"> </w:t>
      </w:r>
      <w:r w:rsidRPr="00AB788E">
        <w:rPr>
          <w:rPrChange w:id="10" w:author="User User" w:date="2016-10-25T14:10:00Z">
            <w:rPr>
              <w:i/>
            </w:rPr>
          </w:rPrChange>
        </w:rPr>
        <w:t>Российской Федерации.</w:t>
      </w:r>
    </w:p>
    <w:p w14:paraId="5165FD52" w14:textId="78158C2A" w:rsidR="00831331" w:rsidRPr="00AB788E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AB788E">
        <w:t xml:space="preserve">Оспаривать от своего имени в установленном законодательством Российской Федерации порядке любые акты, решения и (или) действия (бездействие) органов государственной власти Российской Федерации, </w:t>
      </w:r>
      <w:ins w:id="11" w:author="User User" w:date="2016-10-25T14:10:00Z">
        <w:r w:rsidRPr="00AB788E">
          <w:rPr>
            <w:iCs/>
          </w:rPr>
          <w:t>орган</w:t>
        </w:r>
        <w:r w:rsidR="00C642CE" w:rsidRPr="00AB788E">
          <w:rPr>
            <w:iCs/>
          </w:rPr>
          <w:t>ов</w:t>
        </w:r>
      </w:ins>
      <w:r w:rsidRPr="00AB788E">
        <w:rPr>
          <w:rPrChange w:id="12" w:author="User User" w:date="2016-10-25T14:10:00Z">
            <w:rPr>
              <w:i/>
            </w:rPr>
          </w:rPrChange>
        </w:rPr>
        <w:t xml:space="preserve"> государственной власти Псковской области (Администрацией Псковской области, Псковским областным собранием депутатов</w:t>
      </w:r>
      <w:r w:rsidR="00501BFA">
        <w:t>)</w:t>
      </w:r>
      <w:ins w:id="13" w:author="User User" w:date="2016-10-25T14:10:00Z">
        <w:r w:rsidRPr="00AB788E">
          <w:rPr>
            <w:iCs/>
          </w:rPr>
          <w:t xml:space="preserve"> </w:t>
        </w:r>
        <w:r w:rsidR="000F7A1C" w:rsidRPr="00AB788E">
          <w:rPr>
            <w:iCs/>
          </w:rPr>
          <w:t xml:space="preserve">и иных субъектов </w:t>
        </w:r>
        <w:r w:rsidR="00AB788E" w:rsidRPr="00AB788E">
          <w:rPr>
            <w:iCs/>
          </w:rPr>
          <w:t>Российской Федерации</w:t>
        </w:r>
        <w:r w:rsidR="000F7A1C" w:rsidRPr="00AB788E">
          <w:rPr>
            <w:iCs/>
          </w:rPr>
          <w:t>,</w:t>
        </w:r>
      </w:ins>
      <w:r w:rsidR="000F7A1C" w:rsidRPr="00AB788E">
        <w:rPr>
          <w:rPrChange w:id="14" w:author="User User" w:date="2016-10-25T14:10:00Z">
            <w:rPr>
              <w:i/>
            </w:rPr>
          </w:rPrChange>
        </w:rPr>
        <w:t xml:space="preserve"> </w:t>
      </w:r>
      <w:r w:rsidRPr="00AB788E">
        <w:rPr>
          <w:rPrChange w:id="15" w:author="User User" w:date="2016-10-25T14:10:00Z">
            <w:rPr>
              <w:i/>
            </w:rPr>
          </w:rPrChange>
        </w:rPr>
        <w:t>органами местного самоуправления Псковской области</w:t>
      </w:r>
      <w:del w:id="16" w:author="User User" w:date="2016-10-25T14:10:00Z">
        <w:r w:rsidR="00444C3C" w:rsidRPr="004B641F">
          <w:delText>,</w:delText>
        </w:r>
      </w:del>
      <w:ins w:id="17" w:author="User User" w:date="2016-10-25T14:10:00Z">
        <w:r w:rsidR="000F7A1C" w:rsidRPr="00AB788E">
          <w:rPr>
            <w:iCs/>
          </w:rPr>
          <w:t xml:space="preserve"> и иных субъектов Российской Федерации</w:t>
        </w:r>
        <w:r w:rsidRPr="00AB788E">
          <w:t>,</w:t>
        </w:r>
        <w:r w:rsidR="000F7A1C" w:rsidRPr="00AB788E">
          <w:t xml:space="preserve"> и</w:t>
        </w:r>
      </w:ins>
      <w:r w:rsidRPr="00AB788E">
        <w:t xml:space="preserve"> нарушающие права и законные интересы Ассоциации, его члена или членов либо создающие угрозу такого нарушения.</w:t>
      </w:r>
    </w:p>
    <w:p w14:paraId="50B4019D" w14:textId="32F62D27" w:rsidR="00831331" w:rsidRPr="00983253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AB788E">
        <w:rPr>
          <w:iCs/>
        </w:rPr>
        <w:t xml:space="preserve">Участвовать в разработке и обсуждении проектов федеральных законов и иных нормативных правовых актов Российской Федерации, законов и иных нормативных правовых актов </w:t>
      </w:r>
      <w:r w:rsidRPr="00AB788E">
        <w:rPr>
          <w:rPrChange w:id="18" w:author="User User" w:date="2016-10-25T14:10:00Z">
            <w:rPr>
              <w:i/>
            </w:rPr>
          </w:rPrChange>
        </w:rPr>
        <w:t>Псковской области</w:t>
      </w:r>
      <w:r w:rsidRPr="00AB788E">
        <w:rPr>
          <w:iCs/>
        </w:rPr>
        <w:t xml:space="preserve">, нормативных правовых актов органов местного самоуправления </w:t>
      </w:r>
      <w:r w:rsidRPr="00AB788E">
        <w:rPr>
          <w:rPrChange w:id="19" w:author="User User" w:date="2016-10-25T14:10:00Z">
            <w:rPr>
              <w:i/>
            </w:rPr>
          </w:rPrChange>
        </w:rPr>
        <w:t>Псковской области</w:t>
      </w:r>
      <w:ins w:id="20" w:author="User User" w:date="2016-10-25T14:10:00Z">
        <w:r w:rsidR="00AB788E" w:rsidRPr="00AB788E">
          <w:rPr>
            <w:iCs/>
          </w:rPr>
          <w:t xml:space="preserve"> и иных субъектов Российской Федерации</w:t>
        </w:r>
      </w:ins>
      <w:r w:rsidRPr="00AB788E">
        <w:rPr>
          <w:iCs/>
        </w:rPr>
        <w:t>, государственных программ,</w:t>
      </w:r>
      <w:r w:rsidRPr="00983253">
        <w:t xml:space="preserve"> </w:t>
      </w:r>
      <w:r w:rsidRPr="008F7160">
        <w:rPr>
          <w:iCs/>
        </w:rPr>
        <w:t xml:space="preserve">затрагивающих вопросы строительства, реконструкции, капитального ремонта объектов капитального строительства, а также направлять в органы государственной власти Российской Федерации, органы государственной власти </w:t>
      </w:r>
      <w:r w:rsidRPr="008F7160">
        <w:rPr>
          <w:rPrChange w:id="21" w:author="User User" w:date="2016-10-25T14:10:00Z">
            <w:rPr>
              <w:i/>
            </w:rPr>
          </w:rPrChange>
        </w:rPr>
        <w:t>Псковской области</w:t>
      </w:r>
      <w:r w:rsidRPr="008F7160">
        <w:rPr>
          <w:iCs/>
        </w:rPr>
        <w:t xml:space="preserve"> и органы местного</w:t>
      </w:r>
      <w:r w:rsidRPr="00983253">
        <w:t xml:space="preserve"> </w:t>
      </w:r>
      <w:r w:rsidRPr="008F7160">
        <w:rPr>
          <w:iCs/>
        </w:rPr>
        <w:lastRenderedPageBreak/>
        <w:t xml:space="preserve">самоуправления </w:t>
      </w:r>
      <w:r w:rsidRPr="008F7160">
        <w:rPr>
          <w:rPrChange w:id="22" w:author="User User" w:date="2016-10-25T14:10:00Z">
            <w:rPr>
              <w:i/>
            </w:rPr>
          </w:rPrChange>
        </w:rPr>
        <w:t>Псковской области</w:t>
      </w:r>
      <w:r w:rsidRPr="008F7160">
        <w:rPr>
          <w:iCs/>
        </w:rPr>
        <w:t xml:space="preserve"> </w:t>
      </w:r>
      <w:ins w:id="23" w:author="User User" w:date="2016-10-25T14:10:00Z">
        <w:r w:rsidR="008F7160" w:rsidRPr="00AB788E">
          <w:rPr>
            <w:iCs/>
          </w:rPr>
          <w:t>и иных субъектов Российской Федерации</w:t>
        </w:r>
        <w:r w:rsidR="008F7160">
          <w:rPr>
            <w:iCs/>
          </w:rPr>
          <w:t>,</w:t>
        </w:r>
        <w:r w:rsidR="008F7160" w:rsidRPr="008F7160">
          <w:rPr>
            <w:iCs/>
          </w:rPr>
          <w:t xml:space="preserve"> </w:t>
        </w:r>
      </w:ins>
      <w:r w:rsidRPr="008F7160">
        <w:rPr>
          <w:iCs/>
        </w:rPr>
        <w:t>заключения о</w:t>
      </w:r>
      <w:r w:rsidRPr="00983253">
        <w:t xml:space="preserve"> результатах проводимых Ассоциацией независимых экспертиз проек</w:t>
      </w:r>
      <w:r w:rsidR="008F7160">
        <w:t>тов нормативных правовых актов.</w:t>
      </w:r>
      <w:del w:id="24" w:author="User User" w:date="2016-10-25T14:10:00Z">
        <w:r w:rsidR="00444C3C" w:rsidRPr="00983253">
          <w:delText xml:space="preserve"> </w:delText>
        </w:r>
      </w:del>
    </w:p>
    <w:p w14:paraId="24AEC12C" w14:textId="292F02C4" w:rsidR="00831331" w:rsidRPr="008F7160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8F7160">
        <w:t>Вносить на рассмотрение органов государственной власти Российской Федерации, органов</w:t>
      </w:r>
      <w:r w:rsidR="008F7160">
        <w:t xml:space="preserve"> </w:t>
      </w:r>
      <w:ins w:id="25" w:author="User User" w:date="2016-10-25T14:10:00Z">
        <w:r w:rsidR="008F7160">
          <w:t>государственной</w:t>
        </w:r>
        <w:r w:rsidRPr="008F7160">
          <w:t xml:space="preserve"> </w:t>
        </w:r>
      </w:ins>
      <w:r w:rsidRPr="008F7160">
        <w:t>власти</w:t>
      </w:r>
      <w:r w:rsidRPr="008F7160">
        <w:rPr>
          <w:rPrChange w:id="26" w:author="User User" w:date="2016-10-25T14:10:00Z">
            <w:rPr>
              <w:i/>
            </w:rPr>
          </w:rPrChange>
        </w:rPr>
        <w:t xml:space="preserve"> Псковской области</w:t>
      </w:r>
      <w:r w:rsidRPr="008F7160">
        <w:t xml:space="preserve"> </w:t>
      </w:r>
      <w:del w:id="27" w:author="User User" w:date="2016-10-25T14:10:00Z">
        <w:r w:rsidR="00444C3C" w:rsidRPr="00983253">
          <w:delText xml:space="preserve"> </w:delText>
        </w:r>
      </w:del>
      <w:r w:rsidRPr="008F7160">
        <w:t>и органов местного самоуправления</w:t>
      </w:r>
      <w:r w:rsidRPr="008F7160">
        <w:rPr>
          <w:rPrChange w:id="28" w:author="User User" w:date="2016-10-25T14:10:00Z">
            <w:rPr>
              <w:i/>
            </w:rPr>
          </w:rPrChange>
        </w:rPr>
        <w:t xml:space="preserve"> Псковской области</w:t>
      </w:r>
      <w:ins w:id="29" w:author="User User" w:date="2016-10-25T14:10:00Z">
        <w:r w:rsidRPr="008F7160">
          <w:t xml:space="preserve"> </w:t>
        </w:r>
        <w:r w:rsidR="00B6588F" w:rsidRPr="00AB788E">
          <w:rPr>
            <w:iCs/>
          </w:rPr>
          <w:t>и иных субъектов Российской Федерации</w:t>
        </w:r>
        <w:r w:rsidR="00B6588F">
          <w:rPr>
            <w:iCs/>
          </w:rPr>
          <w:t>,</w:t>
        </w:r>
      </w:ins>
      <w:r w:rsidR="00B6588F" w:rsidRPr="008F7160">
        <w:t xml:space="preserve"> </w:t>
      </w:r>
      <w:r w:rsidRPr="008F7160">
        <w:t>предложения по вопросам формирования и реализации соответственно государственной политики и осуществляемой органами местного самоуправления политики в сфере строительства, реконструкции, капитального ремонта объектов капитального строительства.</w:t>
      </w:r>
    </w:p>
    <w:p w14:paraId="5F35865B" w14:textId="77777777" w:rsidR="00831331" w:rsidRPr="00B6588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B6588F">
        <w:t xml:space="preserve">Участвовать в разработке и реализации федеральных, региональных и местных программ и проектов социально-экономического развития </w:t>
      </w:r>
      <w:r w:rsidRPr="00B6588F">
        <w:rPr>
          <w:rPrChange w:id="30" w:author="User User" w:date="2016-10-25T14:10:00Z">
            <w:rPr>
              <w:i/>
            </w:rPr>
          </w:rPrChange>
        </w:rPr>
        <w:t>Псковской области</w:t>
      </w:r>
      <w:ins w:id="31" w:author="User User" w:date="2016-10-25T14:10:00Z">
        <w:r w:rsidR="00B6588F" w:rsidRPr="00B6588F">
          <w:rPr>
            <w:iCs/>
          </w:rPr>
          <w:t xml:space="preserve"> и иных субъектов Российской Федерации</w:t>
        </w:r>
      </w:ins>
      <w:r w:rsidRPr="00B6588F">
        <w:t xml:space="preserve">, инвестиционных проектов, </w:t>
      </w:r>
      <w:r w:rsidRPr="00B6588F">
        <w:rPr>
          <w:rPrChange w:id="32" w:author="User User" w:date="2016-10-25T14:10:00Z">
            <w:rPr>
              <w:i/>
            </w:rPr>
          </w:rPrChange>
        </w:rPr>
        <w:t>осуществляемых на территории Псковской области</w:t>
      </w:r>
      <w:r w:rsidR="00B6588F" w:rsidRPr="00B6588F">
        <w:rPr>
          <w:iCs/>
        </w:rPr>
        <w:t xml:space="preserve"> и иных субъектов Российской Федерации</w:t>
      </w:r>
      <w:r w:rsidRPr="00B6588F">
        <w:rPr>
          <w:rPrChange w:id="33" w:author="User User" w:date="2016-10-25T14:10:00Z">
            <w:rPr>
              <w:i/>
            </w:rPr>
          </w:rPrChange>
        </w:rPr>
        <w:t>.</w:t>
      </w:r>
    </w:p>
    <w:p w14:paraId="237034F1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Участвовать в составе комиссий по размещению заказов на поставку товаров, выполнение работ, оказание услуг для государственных и муниципальных нужд по строительству, реконструкции, капитальному ремонту, содействовать их максимальной эффективности и прозрачности.</w:t>
      </w:r>
    </w:p>
    <w:p w14:paraId="22ABB9E6" w14:textId="77777777" w:rsidR="00831331" w:rsidRPr="00682F03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 xml:space="preserve">Запрашивать в органах государственной власти Российской Федерации, органах государственной власти субъектов Российской Федерации и органах местного самоуправления информацию и получать от этих органов информацию, необходимую для выполнения Ассоциацией возложенных на нее федеральными законами функций, в установленном </w:t>
      </w:r>
      <w:r w:rsidRPr="00682F03">
        <w:t>федеральными законами порядке.</w:t>
      </w:r>
    </w:p>
    <w:p w14:paraId="310776CF" w14:textId="77777777" w:rsidR="00831331" w:rsidRPr="00682F03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682F03">
        <w:t>Обращаться в третейский суд национального объединения саморегулируемых организаций, основанных на членстве лиц, осуществляющих строительство для разрешения споров, возникающих между членами Ассоциации, а также между ними и потребителями произведенных членами Ассоциации товаров (работ, услуг), иными лицами в соответствии с законодательством о третейских судах.</w:t>
      </w:r>
    </w:p>
    <w:p w14:paraId="0665BD44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682F03">
        <w:t>Разрабатывать программы, планы подготовки, переподготовки и повышения квалификации специалистов в сфере строительства, реконструкции, капитального ремонта</w:t>
      </w:r>
      <w:r w:rsidRPr="004B641F">
        <w:t xml:space="preserve"> объектов капитального строительства, а также иные документы, направленные на достижение целей Ассоциации.</w:t>
      </w:r>
    </w:p>
    <w:p w14:paraId="081A99EC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Организовывать профессиональное обучение</w:t>
      </w:r>
      <w:r w:rsidRPr="00FD1E75">
        <w:t xml:space="preserve"> р</w:t>
      </w:r>
      <w:r w:rsidRPr="004B641F">
        <w:t>аботников членов Ассоциации.</w:t>
      </w:r>
    </w:p>
    <w:p w14:paraId="7F8F9965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Осуществлять поддержку и стимулирование инновационной активности членов Ассоциации, содействовать внедрению новейших достижений науки и техники, отечественного и мирового опыта в сфере строительства, реконструкции, капитального ремонта объектов капитального строительства.</w:t>
      </w:r>
    </w:p>
    <w:p w14:paraId="42FCAD67" w14:textId="77777777" w:rsidR="00831331" w:rsidRPr="004B641F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 xml:space="preserve">Участвовать в </w:t>
      </w:r>
      <w:r>
        <w:t xml:space="preserve">организации и </w:t>
      </w:r>
      <w:r w:rsidRPr="004B641F">
        <w:t>проведении конкурсов, выставок, конференций, совещаний, семинаров, форумов и иных мероприятий, направленных на стимулирование членов Ассоциации к повышению надежности и эффективности их деятельности и повышению качества производимых ими товаров (работ, услуг), распространению лучшего опыта в сфере строительства, реконструкции, капитального ремонта объектов капитального строительства.</w:t>
      </w:r>
    </w:p>
    <w:p w14:paraId="7295300B" w14:textId="77777777" w:rsidR="00831331" w:rsidRDefault="00831331" w:rsidP="00FA464C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Выпускать печатную продукцию, направленную на повышение информированности общества о деятельности Ассоциации и ее членов, а также о новейших достижениях и тенденциях в сфере строительства, реконструкции, капитального ремонта.</w:t>
      </w:r>
    </w:p>
    <w:p w14:paraId="6060F7DA" w14:textId="77777777" w:rsidR="00831331" w:rsidRPr="00EF7F87" w:rsidRDefault="00831331" w:rsidP="00983253">
      <w:pPr>
        <w:widowControl w:val="0"/>
        <w:numPr>
          <w:ilvl w:val="2"/>
          <w:numId w:val="1"/>
        </w:numPr>
        <w:shd w:val="clear" w:color="auto" w:fill="FFFFFF"/>
        <w:tabs>
          <w:tab w:val="clear" w:pos="144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EF7F87">
        <w:t xml:space="preserve">В целях проверки индивидуального предпринимателя или юридического лица </w:t>
      </w:r>
      <w:r w:rsidRPr="00EF7F87">
        <w:lastRenderedPageBreak/>
        <w:t>на соответствие требованиям, установленным Ассоциацией к своим членам, Ассоциация вправе обращаться:</w:t>
      </w:r>
    </w:p>
    <w:p w14:paraId="031148BB" w14:textId="77777777" w:rsidR="00831331" w:rsidRPr="00EF7F87" w:rsidRDefault="00831331" w:rsidP="00983253">
      <w:pPr>
        <w:widowControl w:val="0"/>
        <w:numPr>
          <w:ilvl w:val="3"/>
          <w:numId w:val="1"/>
        </w:numPr>
        <w:shd w:val="clear" w:color="auto" w:fill="FFFFFF"/>
        <w:tabs>
          <w:tab w:val="clear" w:pos="1800"/>
          <w:tab w:val="num" w:pos="1701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EF7F87">
        <w:t>в Национальное объединение саморегулируемых организаций, основанных на членстве лиц, осуществляющих строительство с запросом сведений:</w:t>
      </w:r>
    </w:p>
    <w:p w14:paraId="491FDBF0" w14:textId="77777777" w:rsidR="00831331" w:rsidRPr="00EF7F87" w:rsidRDefault="00831331" w:rsidP="00983253">
      <w:pPr>
        <w:widowControl w:val="0"/>
        <w:numPr>
          <w:ilvl w:val="4"/>
          <w:numId w:val="1"/>
        </w:numPr>
        <w:shd w:val="clear" w:color="auto" w:fill="FFFFFF"/>
        <w:tabs>
          <w:tab w:val="clear" w:pos="2520"/>
          <w:tab w:val="num" w:pos="1701"/>
          <w:tab w:val="num" w:pos="2127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EF7F87">
        <w:t>о выплатах из компенсационного фонда саморегулируемой организации, членом которой являлись индивидуальный предприниматель или юридическое лицо, произведенных по вине такого индивидуального предпринимателя или такого юридического лица;</w:t>
      </w:r>
    </w:p>
    <w:p w14:paraId="66457442" w14:textId="77777777" w:rsidR="00831331" w:rsidRPr="00EF7F87" w:rsidRDefault="00831331" w:rsidP="00983253">
      <w:pPr>
        <w:widowControl w:val="0"/>
        <w:numPr>
          <w:ilvl w:val="4"/>
          <w:numId w:val="1"/>
        </w:numPr>
        <w:shd w:val="clear" w:color="auto" w:fill="FFFFFF"/>
        <w:tabs>
          <w:tab w:val="clear" w:pos="2520"/>
          <w:tab w:val="num" w:pos="1701"/>
          <w:tab w:val="num" w:pos="2127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EF7F87">
        <w:t xml:space="preserve">о наличии или об отсутствии в отношении специалистов индивидуального предпринимателя или юридического лица, указанных в документах индивидуального предпринимателя или юридического лица, решений об исключении сведений о таких специалистах из национального реестра специалистов, принятых за период не менее чем два года, предшествующих дню получения Ассоциацией документов; </w:t>
      </w:r>
    </w:p>
    <w:p w14:paraId="1189F24E" w14:textId="77777777" w:rsidR="00831331" w:rsidRPr="00B17B02" w:rsidRDefault="00831331" w:rsidP="00B17B02">
      <w:pPr>
        <w:widowControl w:val="0"/>
        <w:numPr>
          <w:ilvl w:val="3"/>
          <w:numId w:val="1"/>
        </w:numPr>
        <w:shd w:val="clear" w:color="auto" w:fill="FFFFFF"/>
        <w:tabs>
          <w:tab w:val="clear" w:pos="1800"/>
          <w:tab w:val="num" w:pos="1134"/>
          <w:tab w:val="num" w:pos="1843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B17B02">
        <w:t>В органы государственной власти или органы местного самоуправления с запросом информации, необходимой Ассоциации для принятия решения о приеме индивидуального предпринимателя или юридического лица в члены Ассоциации.</w:t>
      </w:r>
    </w:p>
    <w:p w14:paraId="74214425" w14:textId="77777777" w:rsidR="00831331" w:rsidRPr="00EF7F87" w:rsidRDefault="00831331" w:rsidP="00B17B02">
      <w:pPr>
        <w:widowControl w:val="0"/>
        <w:numPr>
          <w:ilvl w:val="3"/>
          <w:numId w:val="1"/>
        </w:numPr>
        <w:shd w:val="clear" w:color="auto" w:fill="FFFFFF"/>
        <w:tabs>
          <w:tab w:val="clear" w:pos="1800"/>
          <w:tab w:val="num" w:pos="851"/>
          <w:tab w:val="num" w:pos="2127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B17B02">
        <w:t>в саморегулируемую организацию, членом которой индивидуальный</w:t>
      </w:r>
      <w:r w:rsidRPr="00EF7F87">
        <w:t xml:space="preserve"> предприниматель или юридическое лицо являлись ранее, документы и (или) информацию, касающиеся деятельности такого индивидуального предпринимателя или такого юридического лица, включая акты проверок его деятельности. </w:t>
      </w:r>
    </w:p>
    <w:p w14:paraId="3B4026EB" w14:textId="77777777" w:rsidR="00831331" w:rsidRPr="004B641F" w:rsidRDefault="00831331" w:rsidP="00165315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</w:pPr>
      <w:r w:rsidRPr="004B641F">
        <w:t xml:space="preserve">Ассоциация наряду с определенными п. 2.3. настоящего </w:t>
      </w:r>
      <w:r>
        <w:t>Устава правами имеет иные права</w:t>
      </w:r>
      <w:r w:rsidRPr="004B641F">
        <w:t>.</w:t>
      </w:r>
    </w:p>
    <w:p w14:paraId="2721D95E" w14:textId="0813E8A0" w:rsidR="00831331" w:rsidRPr="004B641F" w:rsidRDefault="00831331" w:rsidP="00165315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</w:pPr>
      <w:r w:rsidRPr="004B641F">
        <w:t>Ассоциация не</w:t>
      </w:r>
      <w:r w:rsidR="00501BFA">
        <w:t xml:space="preserve"> вправе</w:t>
      </w:r>
      <w:r w:rsidRPr="004B641F">
        <w:t>:</w:t>
      </w:r>
    </w:p>
    <w:p w14:paraId="589CB660" w14:textId="77777777" w:rsidR="00831331" w:rsidRPr="00BC4BF9" w:rsidRDefault="00831331" w:rsidP="0016531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851"/>
        <w:jc w:val="both"/>
        <w:rPr>
          <w:u w:val="single"/>
          <w:rPrChange w:id="34" w:author="User User" w:date="2016-10-25T14:10:00Z">
            <w:rPr>
              <w:i/>
              <w:u w:val="single"/>
            </w:rPr>
          </w:rPrChange>
        </w:rPr>
      </w:pPr>
      <w:r w:rsidRPr="00BC4BF9">
        <w:rPr>
          <w:rPrChange w:id="35" w:author="User User" w:date="2016-10-25T14:10:00Z">
            <w:rPr>
              <w:i/>
            </w:rPr>
          </w:rPrChange>
        </w:rPr>
        <w:t xml:space="preserve">Осуществлять предпринимательскую деятельность. </w:t>
      </w:r>
      <w:r w:rsidRPr="00BC4BF9">
        <w:rPr>
          <w:u w:val="single"/>
          <w:rPrChange w:id="36" w:author="User User" w:date="2016-10-25T14:10:00Z">
            <w:rPr>
              <w:i/>
              <w:u w:val="single"/>
            </w:rPr>
          </w:rPrChange>
        </w:rPr>
        <w:t xml:space="preserve"> </w:t>
      </w:r>
    </w:p>
    <w:p w14:paraId="0F0D68CE" w14:textId="77777777" w:rsidR="00831331" w:rsidRPr="004B641F" w:rsidRDefault="00831331" w:rsidP="0016531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Осуществлять деятельность и совершать действия, влекущие за собой возникновение конфликта интересов Ассоциации и интересов ее членов или создающие угрозу возникновения такого конфликта, в том числе:</w:t>
      </w:r>
    </w:p>
    <w:p w14:paraId="107A57D8" w14:textId="77777777" w:rsidR="00831331" w:rsidRPr="004B641F" w:rsidRDefault="00831331" w:rsidP="00FA464C">
      <w:pPr>
        <w:widowControl w:val="0"/>
        <w:numPr>
          <w:ilvl w:val="0"/>
          <w:numId w:val="4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предоставлять принадлежащее ей имущество в залог в обеспечение исполнения обязательств иных лиц;</w:t>
      </w:r>
    </w:p>
    <w:p w14:paraId="4088A501" w14:textId="77777777" w:rsidR="00831331" w:rsidRPr="004B641F" w:rsidRDefault="00831331" w:rsidP="00FA464C">
      <w:pPr>
        <w:widowControl w:val="0"/>
        <w:numPr>
          <w:ilvl w:val="0"/>
          <w:numId w:val="4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выдавать поручительства за иных лиц, за исключением своих работников;</w:t>
      </w:r>
    </w:p>
    <w:p w14:paraId="552EDF4B" w14:textId="77777777" w:rsidR="00831331" w:rsidRPr="004B641F" w:rsidRDefault="00831331" w:rsidP="00FA464C">
      <w:pPr>
        <w:widowControl w:val="0"/>
        <w:numPr>
          <w:ilvl w:val="0"/>
          <w:numId w:val="4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приобретать акции, облигации и иные ценные бумаги, выпущенные его членами;</w:t>
      </w:r>
    </w:p>
    <w:p w14:paraId="0239287A" w14:textId="77777777" w:rsidR="00831331" w:rsidRPr="004B641F" w:rsidRDefault="00831331" w:rsidP="00FA464C">
      <w:pPr>
        <w:widowControl w:val="0"/>
        <w:numPr>
          <w:ilvl w:val="0"/>
          <w:numId w:val="4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обеспечивать исполнение своих обязательств залогом имущества своих членов, выданными ими гарантиями и поручительствами,</w:t>
      </w:r>
    </w:p>
    <w:p w14:paraId="65D276D5" w14:textId="77777777" w:rsidR="00831331" w:rsidRPr="004B641F" w:rsidRDefault="00831331" w:rsidP="00FA464C">
      <w:pPr>
        <w:widowControl w:val="0"/>
        <w:numPr>
          <w:ilvl w:val="0"/>
          <w:numId w:val="4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выступать посредником (комиссионером, агентом) по реализации произведенных членами Ассоциации товаров (работ, услуг);</w:t>
      </w:r>
    </w:p>
    <w:p w14:paraId="5625B128" w14:textId="77777777" w:rsidR="00831331" w:rsidRPr="004B641F" w:rsidRDefault="00831331" w:rsidP="00FA464C">
      <w:pPr>
        <w:widowControl w:val="0"/>
        <w:numPr>
          <w:ilvl w:val="0"/>
          <w:numId w:val="4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4B641F">
        <w:t>совершать иные сделки в случаях, предусмотренным законодательством Российской Федерации.</w:t>
      </w:r>
    </w:p>
    <w:p w14:paraId="7F0A2BF6" w14:textId="77777777" w:rsidR="00831331" w:rsidRPr="004B641F" w:rsidRDefault="00831331" w:rsidP="001653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</w:pPr>
      <w:r w:rsidRPr="004B641F">
        <w:rPr>
          <w:rStyle w:val="ac"/>
        </w:rPr>
        <w:t>ЧЛЕНСТВО В АССОЦИАЦИИ</w:t>
      </w:r>
    </w:p>
    <w:p w14:paraId="444573CE" w14:textId="77777777" w:rsidR="00831331" w:rsidRPr="0060105C" w:rsidRDefault="00831331" w:rsidP="005F39E0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20280">
        <w:t xml:space="preserve">Членами Ассоциации, основанной на членстве лиц, осуществляющих строительство, могут быть только индивидуальные предприниматели и (или) юридические лица, </w:t>
      </w:r>
      <w:r w:rsidRPr="0060105C">
        <w:t xml:space="preserve">осуществляющие строительство, </w:t>
      </w:r>
      <w:r w:rsidRPr="00DB0DAE">
        <w:rPr>
          <w:rPrChange w:id="37" w:author="User User" w:date="2016-10-25T14:10:00Z">
            <w:rPr>
              <w:i/>
            </w:rPr>
          </w:rPrChange>
        </w:rPr>
        <w:t>зарегистрированные на территории Псковской области</w:t>
      </w:r>
      <w:r w:rsidRPr="0060105C">
        <w:t xml:space="preserve"> и перечисленные в Градостроительном кодексе РФ, при условии соответствия таких юридических лиц и индивидуальных предпринимателей требованиям, установленн</w:t>
      </w:r>
      <w:r>
        <w:t xml:space="preserve">ым </w:t>
      </w:r>
      <w:r w:rsidRPr="00DB0DAE">
        <w:rPr>
          <w:rPrChange w:id="38" w:author="User User" w:date="2016-10-25T14:10:00Z">
            <w:rPr>
              <w:i/>
            </w:rPr>
          </w:rPrChange>
        </w:rPr>
        <w:t>Ассоциацией</w:t>
      </w:r>
      <w:r w:rsidRPr="0060105C">
        <w:t xml:space="preserve"> к своим членам, и уплаты такими лицами в полном объеме взносов в компенсационный фонд </w:t>
      </w:r>
      <w:r w:rsidRPr="0060105C">
        <w:lastRenderedPageBreak/>
        <w:t>(компенсационные фонды)</w:t>
      </w:r>
      <w:r w:rsidRPr="009E2F82">
        <w:rPr>
          <w:i/>
          <w:iCs/>
        </w:rPr>
        <w:t xml:space="preserve"> </w:t>
      </w:r>
      <w:r w:rsidRPr="00DB0DAE">
        <w:rPr>
          <w:rPrChange w:id="39" w:author="User User" w:date="2016-10-25T14:10:00Z">
            <w:rPr>
              <w:i/>
            </w:rPr>
          </w:rPrChange>
        </w:rPr>
        <w:t>Ассоциации</w:t>
      </w:r>
      <w:r w:rsidRPr="0060105C">
        <w:t>, признающие и выполняющие требования настоящего Уста</w:t>
      </w:r>
      <w:r>
        <w:t>ва, стандартов</w:t>
      </w:r>
      <w:r w:rsidRPr="009E2F82">
        <w:rPr>
          <w:i/>
          <w:iCs/>
        </w:rPr>
        <w:t xml:space="preserve"> </w:t>
      </w:r>
      <w:r w:rsidRPr="00DB0DAE">
        <w:rPr>
          <w:rPrChange w:id="40" w:author="User User" w:date="2016-10-25T14:10:00Z">
            <w:rPr>
              <w:i/>
            </w:rPr>
          </w:rPrChange>
        </w:rPr>
        <w:t>Ассоциации</w:t>
      </w:r>
      <w:r>
        <w:t xml:space="preserve">, внутренних документов </w:t>
      </w:r>
      <w:r w:rsidRPr="0060105C">
        <w:t>и иных локальных нормативных актов Ассоциации.</w:t>
      </w:r>
    </w:p>
    <w:p w14:paraId="37786DFE" w14:textId="77777777" w:rsidR="00831331" w:rsidRPr="00733314" w:rsidRDefault="00831331" w:rsidP="005F39E0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733314">
        <w:t>Допускается членство в Ассоциации:</w:t>
      </w:r>
    </w:p>
    <w:p w14:paraId="2220800B" w14:textId="77777777" w:rsidR="00831331" w:rsidRPr="00733314" w:rsidRDefault="00831331" w:rsidP="00EC6076">
      <w:pPr>
        <w:widowControl w:val="0"/>
        <w:numPr>
          <w:ilvl w:val="2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hanging="515"/>
        <w:jc w:val="both"/>
      </w:pPr>
      <w:r w:rsidRPr="00733314">
        <w:t>иностранных юридических лиц;</w:t>
      </w:r>
    </w:p>
    <w:p w14:paraId="53DCE682" w14:textId="0B89EBA1" w:rsidR="00831331" w:rsidRPr="00733314" w:rsidRDefault="00831331" w:rsidP="00BE1CDD">
      <w:pPr>
        <w:widowControl w:val="0"/>
        <w:numPr>
          <w:ilvl w:val="2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630"/>
        <w:jc w:val="both"/>
      </w:pPr>
      <w:r w:rsidRPr="00733314">
        <w:t>индивидуальных предпринимателей или юридических лиц, если на территории субъекта Российской Федерации, в котором они зарегистрированы, отсутствует зарегистрированная саморегулируемая организация, основанная на членстве лиц, осуществляющих строительство</w:t>
      </w:r>
      <w:r>
        <w:t>,</w:t>
      </w:r>
      <w:r w:rsidRPr="00733314">
        <w:t xml:space="preserve"> и данный субъект Российской Федерации имеет общую границу </w:t>
      </w:r>
      <w:r w:rsidRPr="00DB0DAE">
        <w:rPr>
          <w:rPrChange w:id="41" w:author="User User" w:date="2016-10-25T14:10:00Z">
            <w:rPr>
              <w:i/>
            </w:rPr>
          </w:rPrChange>
        </w:rPr>
        <w:t>с  Псковской областью</w:t>
      </w:r>
      <w:del w:id="42" w:author="User User" w:date="2016-10-25T14:10:00Z">
        <w:r w:rsidR="00444C3C">
          <w:delText>?</w:delText>
        </w:r>
      </w:del>
      <w:ins w:id="43" w:author="User User" w:date="2016-10-25T14:10:00Z">
        <w:r w:rsidR="00DB0DAE" w:rsidRPr="00DB0DAE">
          <w:t>.</w:t>
        </w:r>
      </w:ins>
    </w:p>
    <w:p w14:paraId="5C83F220" w14:textId="77777777" w:rsidR="00831331" w:rsidRPr="004B641F" w:rsidRDefault="00831331" w:rsidP="003018AC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Членство в Ассоциации является добровольным. Члены Ассоциации сохраняют свою самостоятельность и права юридического лица.</w:t>
      </w:r>
    </w:p>
    <w:p w14:paraId="4CEC9ADA" w14:textId="77777777" w:rsidR="00831331" w:rsidRPr="004B641F" w:rsidRDefault="00831331" w:rsidP="003018AC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Все члены Ассоциации имеют равные права</w:t>
      </w:r>
      <w:r>
        <w:t xml:space="preserve"> </w:t>
      </w:r>
      <w:r w:rsidRPr="00DB0DAE">
        <w:t xml:space="preserve">и </w:t>
      </w:r>
      <w:r w:rsidRPr="00DB0DAE">
        <w:rPr>
          <w:rPrChange w:id="44" w:author="User User" w:date="2016-10-25T14:10:00Z">
            <w:rPr>
              <w:i/>
            </w:rPr>
          </w:rPrChange>
        </w:rPr>
        <w:t>несут равные обязанности в соответствии с требованиями норм Устава Ассоциации</w:t>
      </w:r>
      <w:r w:rsidRPr="00DB0DAE">
        <w:t xml:space="preserve"> </w:t>
      </w:r>
      <w:r w:rsidRPr="004B641F">
        <w:t>независимо от времени вступления в Ассоциацию и срока пребывания в числе е</w:t>
      </w:r>
      <w:r>
        <w:t>ё</w:t>
      </w:r>
      <w:r w:rsidRPr="004B641F">
        <w:t xml:space="preserve"> членов.</w:t>
      </w:r>
    </w:p>
    <w:p w14:paraId="2BFD863F" w14:textId="77777777" w:rsidR="00831331" w:rsidRPr="004B641F" w:rsidRDefault="00831331" w:rsidP="003018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</w:pPr>
      <w:r w:rsidRPr="004B641F">
        <w:rPr>
          <w:rStyle w:val="ac"/>
        </w:rPr>
        <w:t>УСЛОВИЯ И ПОРЯДОК ПРИЕМА В ЧЛЕНЫ АССОЦИАЦИИ</w:t>
      </w:r>
    </w:p>
    <w:p w14:paraId="3813EBB0" w14:textId="77777777" w:rsidR="00831331" w:rsidRPr="003D59B4" w:rsidRDefault="00831331" w:rsidP="00FD1E75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3D59B4">
        <w:t>В члены Ассоциации могут быть приняты юридическое лицо, в том числе иностранное юридическое лицо, и индивидуальный предприниматель при условии соответствия таких юридических лиц и индивидуальных предпринимателей требованиям, установленным Ассоциацией к своим членам, и уплаты такими лицами в полном объеме взносов в компенсационный фонд (компенсационные фонды) Ассоциации.</w:t>
      </w:r>
    </w:p>
    <w:p w14:paraId="6F459FBE" w14:textId="77777777" w:rsidR="00831331" w:rsidRPr="003D59B4" w:rsidRDefault="00831331" w:rsidP="00FD1E75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3D59B4">
        <w:t>Для приема в члены Ассоциации индивидуальный предприниматель или юридическое лицо должны представить в Ассоциацию заявление о приеме в члены Ассоциации, в котором должны быть указаны в том числе сведения о намерении принимать участие в заключении договоров строительного подряда с использованием конкурентных способов заключения договоров или об отсутствии таких намерений и следующие документы, подтверждающие:</w:t>
      </w:r>
    </w:p>
    <w:p w14:paraId="5D0E2FF0" w14:textId="0DE550D6" w:rsidR="00831331" w:rsidRPr="003D59B4" w:rsidRDefault="00831331" w:rsidP="00BE1CDD">
      <w:pPr>
        <w:widowControl w:val="0"/>
        <w:numPr>
          <w:ilvl w:val="2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DB0DAE">
        <w:rPr>
          <w:rPrChange w:id="45" w:author="User User" w:date="2016-10-25T14:10:00Z">
            <w:rPr>
              <w:i/>
            </w:rPr>
          </w:rPrChange>
        </w:rPr>
        <w:t xml:space="preserve">Документ, подтверждающий </w:t>
      </w:r>
      <w:r w:rsidRPr="00DB0DAE">
        <w:rPr>
          <w:rPrChange w:id="46" w:author="User User" w:date="2016-10-25T14:10:00Z">
            <w:rPr>
              <w:u w:val="single"/>
            </w:rPr>
          </w:rPrChange>
        </w:rPr>
        <w:t>факт</w:t>
      </w:r>
      <w:r w:rsidR="00501BFA">
        <w:t xml:space="preserve"> </w:t>
      </w:r>
      <w:ins w:id="47" w:author="User User" w:date="2016-10-25T14:10:00Z">
        <w:r w:rsidR="00DB0DAE">
          <w:t>внесения</w:t>
        </w:r>
      </w:ins>
      <w:r>
        <w:t xml:space="preserve"> </w:t>
      </w:r>
      <w:r w:rsidRPr="003D59B4">
        <w:t>в соответствующий государственный реестр записи о государственной регистрации индивидуального предпринимателя или юридического лица, копии учредительных документов (для юридического лица),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юридического лица);</w:t>
      </w:r>
    </w:p>
    <w:p w14:paraId="0451E408" w14:textId="77777777" w:rsidR="00831331" w:rsidRPr="003D59B4" w:rsidRDefault="00831331" w:rsidP="00BE1CDD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20"/>
        <w:jc w:val="both"/>
      </w:pPr>
      <w:r w:rsidRPr="003D59B4">
        <w:t>соответствие индивидуального предпринимателя или юридического лица требованиям, установленным Ассоциацией к своим членам внутренними документами</w:t>
      </w:r>
      <w:r w:rsidRPr="004E7DF8">
        <w:t xml:space="preserve"> </w:t>
      </w:r>
      <w:r>
        <w:t xml:space="preserve">Ассоциации, </w:t>
      </w:r>
      <w:r w:rsidRPr="0060105C">
        <w:t>а также требованиям Градостроительного кодекса Российской Федерации;</w:t>
      </w:r>
    </w:p>
    <w:p w14:paraId="54A5B237" w14:textId="77777777" w:rsidR="00831331" w:rsidRPr="004B641F" w:rsidRDefault="00831331" w:rsidP="004E7DF8">
      <w:pPr>
        <w:pStyle w:val="ad"/>
        <w:widowControl w:val="0"/>
        <w:numPr>
          <w:ilvl w:val="1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Решение о приеме в члены Ассоциации вступает в силу</w:t>
      </w:r>
      <w:r>
        <w:t>,</w:t>
      </w:r>
      <w:r w:rsidRPr="004B641F">
        <w:t xml:space="preserve"> и юридическое лицо или индивидуальный предприниматель приобретает все права члена </w:t>
      </w:r>
      <w:r w:rsidRPr="00DB0DAE">
        <w:rPr>
          <w:rPrChange w:id="48" w:author="User User" w:date="2016-10-25T14:10:00Z">
            <w:rPr>
              <w:i/>
            </w:rPr>
          </w:rPrChange>
        </w:rPr>
        <w:t>Ассоциации</w:t>
      </w:r>
      <w:r w:rsidRPr="004B641F">
        <w:t xml:space="preserve"> при выполнении в совокупности следующих условий:</w:t>
      </w:r>
    </w:p>
    <w:p w14:paraId="73B2C15E" w14:textId="77777777" w:rsidR="00831331" w:rsidRPr="004B641F" w:rsidRDefault="00831331" w:rsidP="000E4614">
      <w:pPr>
        <w:widowControl w:val="0"/>
        <w:numPr>
          <w:ilvl w:val="2"/>
          <w:numId w:val="2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4B641F">
        <w:t xml:space="preserve">Лицом уплачен вступительный взнос в </w:t>
      </w:r>
      <w:r>
        <w:t>Ассоциацию</w:t>
      </w:r>
      <w:r w:rsidRPr="004B641F">
        <w:t>.</w:t>
      </w:r>
      <w:r>
        <w:t xml:space="preserve"> </w:t>
      </w:r>
    </w:p>
    <w:p w14:paraId="2BB127BD" w14:textId="77777777" w:rsidR="00831331" w:rsidRPr="004B641F" w:rsidRDefault="00831331" w:rsidP="000E4614">
      <w:pPr>
        <w:widowControl w:val="0"/>
        <w:numPr>
          <w:ilvl w:val="2"/>
          <w:numId w:val="2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4B641F">
        <w:t xml:space="preserve">Лицом </w:t>
      </w:r>
      <w:r>
        <w:t xml:space="preserve">в полном объеме </w:t>
      </w:r>
      <w:r w:rsidRPr="004B641F">
        <w:t>уплачен взнос в компенсационный фонд</w:t>
      </w:r>
      <w:r>
        <w:t xml:space="preserve"> (компенсационные фонды)</w:t>
      </w:r>
      <w:r w:rsidRPr="004B641F">
        <w:t xml:space="preserve"> </w:t>
      </w:r>
      <w:r>
        <w:t>Ассоциации</w:t>
      </w:r>
      <w:r w:rsidRPr="004B641F">
        <w:t>.</w:t>
      </w:r>
    </w:p>
    <w:p w14:paraId="464E496A" w14:textId="79F078CA" w:rsidR="00831331" w:rsidRPr="003D59B4" w:rsidRDefault="00831331">
      <w:pPr>
        <w:widowControl w:val="0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pPrChange w:id="49" w:author="User User" w:date="2016-10-25T14:10:00Z">
          <w:pPr>
            <w:widowControl w:val="0"/>
            <w:numPr>
              <w:ilvl w:val="2"/>
              <w:numId w:val="28"/>
            </w:numPr>
            <w:shd w:val="clear" w:color="auto" w:fill="FFFFFF"/>
            <w:tabs>
              <w:tab w:val="num" w:pos="1713"/>
            </w:tabs>
            <w:autoSpaceDE w:val="0"/>
            <w:autoSpaceDN w:val="0"/>
            <w:adjustRightInd w:val="0"/>
            <w:spacing w:line="276" w:lineRule="auto"/>
            <w:ind w:left="1497" w:hanging="504"/>
            <w:jc w:val="both"/>
          </w:pPr>
        </w:pPrChange>
      </w:pPr>
      <w:r w:rsidRPr="003D59B4">
        <w:t xml:space="preserve">Ассоциация отказывает в приеме индивидуального предпринимателя или юридического лица в члены Ассоциации по следующим основаниям: </w:t>
      </w:r>
    </w:p>
    <w:p w14:paraId="4463337C" w14:textId="77777777" w:rsidR="00831331" w:rsidRPr="003D59B4" w:rsidRDefault="00831331" w:rsidP="000E4614">
      <w:pPr>
        <w:widowControl w:val="0"/>
        <w:numPr>
          <w:ilvl w:val="3"/>
          <w:numId w:val="28"/>
        </w:numPr>
        <w:shd w:val="clear" w:color="auto" w:fill="FFFFFF"/>
        <w:tabs>
          <w:tab w:val="clear" w:pos="180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D59B4">
        <w:t xml:space="preserve">несоответствие индивидуального предпринимателя или юридического лица </w:t>
      </w:r>
      <w:r w:rsidRPr="003D59B4">
        <w:lastRenderedPageBreak/>
        <w:t>требованиям, установленным Ассоциацией к своим членам;</w:t>
      </w:r>
    </w:p>
    <w:p w14:paraId="2CBAFCEE" w14:textId="77777777" w:rsidR="00831331" w:rsidRPr="003D59B4" w:rsidRDefault="00831331" w:rsidP="000E4614">
      <w:pPr>
        <w:widowControl w:val="0"/>
        <w:numPr>
          <w:ilvl w:val="3"/>
          <w:numId w:val="28"/>
        </w:numPr>
        <w:shd w:val="clear" w:color="auto" w:fill="FFFFFF"/>
        <w:tabs>
          <w:tab w:val="clear" w:pos="180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D59B4">
        <w:t>непредставление индивидуальным предпринимателем или юридическим лицом в полном объеме документов, указанных в пункте 4.</w:t>
      </w:r>
      <w:r>
        <w:t>2</w:t>
      </w:r>
      <w:r w:rsidRPr="003D59B4">
        <w:t xml:space="preserve"> настоящего Устава;</w:t>
      </w:r>
    </w:p>
    <w:p w14:paraId="1C860AFC" w14:textId="77777777" w:rsidR="00831331" w:rsidRPr="004E7DF8" w:rsidRDefault="00831331" w:rsidP="000E4614">
      <w:pPr>
        <w:widowControl w:val="0"/>
        <w:numPr>
          <w:ilvl w:val="3"/>
          <w:numId w:val="28"/>
        </w:numPr>
        <w:shd w:val="clear" w:color="auto" w:fill="FFFFFF"/>
        <w:tabs>
          <w:tab w:val="clear" w:pos="1800"/>
          <w:tab w:val="num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D59B4">
        <w:t>если индивидуальный предприниматель или юридическое лицо уже является членом саморегулируемой организации аналогичного вида.</w:t>
      </w:r>
    </w:p>
    <w:p w14:paraId="5D6014D3" w14:textId="77777777" w:rsidR="00831331" w:rsidRPr="0060105C" w:rsidRDefault="00831331" w:rsidP="000E4614">
      <w:pPr>
        <w:widowControl w:val="0"/>
        <w:numPr>
          <w:ilvl w:val="3"/>
          <w:numId w:val="28"/>
        </w:numPr>
        <w:shd w:val="clear" w:color="auto" w:fill="FFFFFF"/>
        <w:tabs>
          <w:tab w:val="clear" w:pos="1800"/>
          <w:tab w:val="num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0105C">
        <w:t>Порядок приема новых членов и проверки их соответствия внутренним документам Ассоциации определяется Положением о приеме (членстве) в Ассоциацию, утверждаемым Общим собранием членов Ассоциации, настоящим Уставом, а также действующим законодательством Российской Федерации.</w:t>
      </w:r>
    </w:p>
    <w:p w14:paraId="4A0BD418" w14:textId="77777777" w:rsidR="00831331" w:rsidRPr="0060105C" w:rsidRDefault="00831331" w:rsidP="000E4614">
      <w:pPr>
        <w:widowControl w:val="0"/>
        <w:numPr>
          <w:ilvl w:val="3"/>
          <w:numId w:val="28"/>
        </w:numPr>
        <w:shd w:val="clear" w:color="auto" w:fill="FFFFFF"/>
        <w:tabs>
          <w:tab w:val="clear" w:pos="1800"/>
          <w:tab w:val="num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0105C">
        <w:t>Решение о приеме в члены Ассоциации принимается Советом Ассоциации.</w:t>
      </w:r>
    </w:p>
    <w:p w14:paraId="42D476B5" w14:textId="77777777" w:rsidR="00831331" w:rsidRPr="004B641F" w:rsidRDefault="00831331" w:rsidP="0005302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Style w:val="ac"/>
        </w:rPr>
      </w:pPr>
      <w:r w:rsidRPr="004B641F">
        <w:rPr>
          <w:rStyle w:val="ac"/>
        </w:rPr>
        <w:t>УСЛОВИЯ И ПОРЯДОК ПРЕКРАЩЕНИЯ ЧЛЕНСТВА В АССОЦИАЦИИ</w:t>
      </w:r>
    </w:p>
    <w:p w14:paraId="6BDADD5C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Членство в Ассоциации прекращается в случае:</w:t>
      </w:r>
    </w:p>
    <w:p w14:paraId="466B09EF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Добровольного выхода члена из Ассоциации.</w:t>
      </w:r>
    </w:p>
    <w:p w14:paraId="1368E4E0" w14:textId="77777777" w:rsidR="00831331" w:rsidRPr="0060105C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Исключения из членов Ассоциации</w:t>
      </w:r>
      <w:r>
        <w:t xml:space="preserve"> </w:t>
      </w:r>
      <w:r w:rsidRPr="0060105C">
        <w:t xml:space="preserve">индивидуального предпринимателя или юридического лица по основаниям и в случаях, указанных в Федеральном законе «О </w:t>
      </w:r>
      <w:r>
        <w:t>саморегулируемых организациях»,</w:t>
      </w:r>
      <w:r w:rsidRPr="0060105C">
        <w:t xml:space="preserve"> Градостроительном кодексе Российской Федерации,</w:t>
      </w:r>
      <w:r>
        <w:t xml:space="preserve"> </w:t>
      </w:r>
      <w:r w:rsidRPr="00DB0DAE">
        <w:rPr>
          <w:rPrChange w:id="50" w:author="User User" w:date="2016-10-25T14:10:00Z">
            <w:rPr>
              <w:i/>
            </w:rPr>
          </w:rPrChange>
        </w:rPr>
        <w:t>«О государственной регистрации юридических лиц и индивидуальных предпринимателей»,</w:t>
      </w:r>
      <w:r w:rsidRPr="00DB0DAE">
        <w:t xml:space="preserve"> </w:t>
      </w:r>
      <w:r w:rsidRPr="0060105C">
        <w:t xml:space="preserve">а также </w:t>
      </w:r>
      <w:proofErr w:type="gramStart"/>
      <w:r w:rsidRPr="0060105C">
        <w:t>в иных случаях</w:t>
      </w:r>
      <w:proofErr w:type="gramEnd"/>
      <w:r w:rsidRPr="0060105C">
        <w:t xml:space="preserve"> установленных внутренними документами саморегулируемой организации.</w:t>
      </w:r>
    </w:p>
    <w:p w14:paraId="3A21310E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Смерти индивидуального предпринимателя – члена Ассоциации или ликвидации юридического лица – члена Ассоциации.</w:t>
      </w:r>
    </w:p>
    <w:p w14:paraId="2663AB19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Добровольный выход члена из Ассоциации осуществляется на основании его заявления о выходе.</w:t>
      </w:r>
    </w:p>
    <w:p w14:paraId="58A79CB9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Исключение члена из Ассоциации осуществляется в случае:</w:t>
      </w:r>
    </w:p>
    <w:p w14:paraId="3134395A" w14:textId="77777777" w:rsidR="00831331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B17B02">
        <w:t>Несоблюдения членом Ассоциации требований технических регламентов, повлекшего за собой причинение вреда.</w:t>
      </w:r>
    </w:p>
    <w:p w14:paraId="3B890ADC" w14:textId="77777777" w:rsidR="00831331" w:rsidRPr="0060105C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60105C">
        <w:t>Неоднократной неуплаты в течение одного года или несвоевременной уплаты в течение одного года членских взносов.</w:t>
      </w:r>
    </w:p>
    <w:p w14:paraId="1372799C" w14:textId="77777777" w:rsidR="00831331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>
        <w:t>Н</w:t>
      </w:r>
      <w:r w:rsidRPr="004B641F">
        <w:t>еуплат</w:t>
      </w:r>
      <w:r>
        <w:t>а</w:t>
      </w:r>
      <w:r w:rsidRPr="004B641F">
        <w:t xml:space="preserve"> взноса в компенсационный фонд</w:t>
      </w:r>
      <w:r>
        <w:t xml:space="preserve"> (компенсационные фонды)</w:t>
      </w:r>
      <w:r w:rsidRPr="004B641F">
        <w:t xml:space="preserve"> Ассоциации в установленный срок.</w:t>
      </w:r>
    </w:p>
    <w:p w14:paraId="29B0076D" w14:textId="77777777" w:rsidR="00831331" w:rsidRPr="0060105C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0105C">
        <w:t xml:space="preserve">Решение об исключении из числа членов Ассоциации принимается </w:t>
      </w:r>
      <w:r w:rsidRPr="00DB0DAE">
        <w:rPr>
          <w:rPrChange w:id="51" w:author="User User" w:date="2016-10-25T14:10:00Z">
            <w:rPr>
              <w:u w:val="single"/>
            </w:rPr>
          </w:rPrChange>
        </w:rPr>
        <w:t>Советом</w:t>
      </w:r>
      <w:r w:rsidRPr="00A60AE2">
        <w:rPr>
          <w:u w:val="single"/>
        </w:rPr>
        <w:t xml:space="preserve"> </w:t>
      </w:r>
      <w:r w:rsidRPr="0060105C">
        <w:t>Ассоциации, за исключением случая, указанного в п. 5.3.2. настоящего Устава, когда решение об исключении принимается Общим собранием членов Ассоциации.</w:t>
      </w:r>
    </w:p>
    <w:p w14:paraId="6119AB73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Лицу, прекратившему членство в Ассоциации, не возвращаются уплаченные им вступительный взнос, членские взносы и взносы в компенсационный фонд Ассоциации.</w:t>
      </w:r>
    </w:p>
    <w:p w14:paraId="30D3463A" w14:textId="77777777" w:rsidR="00831331" w:rsidRPr="004B641F" w:rsidRDefault="00831331" w:rsidP="000E4614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</w:pPr>
      <w:r w:rsidRPr="004B641F">
        <w:rPr>
          <w:rStyle w:val="ac"/>
        </w:rPr>
        <w:t>ПРАВА И ОБЯЗАННОСТИ ЧЛЕНА АССОЦИАЦИИ</w:t>
      </w:r>
    </w:p>
    <w:p w14:paraId="3439E4AE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Члены Ассоциации имеют право:</w:t>
      </w:r>
    </w:p>
    <w:p w14:paraId="2C06B73C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участвовать в управлении делами Ассоциации в установленном Уставом порядке;</w:t>
      </w:r>
    </w:p>
    <w:p w14:paraId="18B05257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избираться и быть избранными в органы управления Ассоциацией;</w:t>
      </w:r>
    </w:p>
    <w:p w14:paraId="3F538968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вносить предложения по совершенствованию деятельности Ассоциации;</w:t>
      </w:r>
    </w:p>
    <w:p w14:paraId="02CB1E4C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участвовать в разработке документов Ассоциации;</w:t>
      </w:r>
    </w:p>
    <w:p w14:paraId="4555EFF9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участвовать в мероприятиях, проводимых Ассоциацией;</w:t>
      </w:r>
    </w:p>
    <w:p w14:paraId="0CE3FD4D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непосредственно обращаться в Ассоциацию за содействием и помощью в защите своих интересов, связанных с целями и предметом деятельности Ассоциации;</w:t>
      </w:r>
    </w:p>
    <w:p w14:paraId="21793549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 xml:space="preserve">пользоваться консультационными, информационными и иными услугами </w:t>
      </w:r>
      <w:r w:rsidRPr="004B641F">
        <w:lastRenderedPageBreak/>
        <w:t>Ассоциации в пределах ее компетенции;</w:t>
      </w:r>
    </w:p>
    <w:p w14:paraId="41FE01D8" w14:textId="77777777" w:rsidR="00831331" w:rsidRPr="004B641F" w:rsidRDefault="00831331" w:rsidP="0072393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получать информацию о деятельности Ассоциации и ее органов управления. Членам Ассоциации информация предоставляется исполнительным органом Ассоциации в срок не позднее 30 дней со дня письменного запроса;</w:t>
      </w:r>
    </w:p>
    <w:p w14:paraId="48998A85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по своему усмотрению выходить из Ассоциации;</w:t>
      </w:r>
    </w:p>
    <w:p w14:paraId="4563DBFE" w14:textId="77777777" w:rsidR="00831331" w:rsidRPr="0058080E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58080E">
        <w:t>вносить предложения в повестку дня Общего собрания членов Ассоциации;</w:t>
      </w:r>
    </w:p>
    <w:p w14:paraId="22FB8AA6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обращаться в органы управления Ассоциации по любым вопросам, связанным с ее деятельностью;</w:t>
      </w:r>
    </w:p>
    <w:p w14:paraId="2702C0F2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передавать имущество и имущественные права Ассоциации на праве собственности или ином праве</w:t>
      </w:r>
      <w:r>
        <w:t xml:space="preserve">, </w:t>
      </w:r>
      <w:r w:rsidRPr="0060105C">
        <w:t>а также вносить дополнительные (целевые) взносы и оказывать Ассоциации дополнительную финансовую помощь;</w:t>
      </w:r>
    </w:p>
    <w:p w14:paraId="2FB0D80F" w14:textId="77777777" w:rsidR="00831331" w:rsidRPr="0060105C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60105C">
        <w:t>получать в случае</w:t>
      </w:r>
      <w:r>
        <w:t xml:space="preserve"> ликвидации Ассоциации часть </w:t>
      </w:r>
      <w:r w:rsidRPr="00006062">
        <w:rPr>
          <w:i/>
          <w:iCs/>
          <w:u w:val="single"/>
        </w:rPr>
        <w:t>её</w:t>
      </w:r>
      <w:r w:rsidRPr="00006062">
        <w:rPr>
          <w:u w:val="single"/>
        </w:rPr>
        <w:t xml:space="preserve"> имущества</w:t>
      </w:r>
      <w:r w:rsidRPr="0060105C">
        <w:t xml:space="preserve">, оставшегося после расчетов с кредиторами, либо стоимость этого имущества в пределах стоимости имущества, переданного членами Ассоциации в ее собственность, а также имущество, переданное Ассоциации по иным основаниям, отличным от права собственности; </w:t>
      </w:r>
    </w:p>
    <w:p w14:paraId="2E5D909E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использовать атрибуты и символику Ассоциации в соответствии с законодательством Российской Федерации и документами Ассоциации;</w:t>
      </w:r>
    </w:p>
    <w:p w14:paraId="5681B6B8" w14:textId="77777777" w:rsidR="00831331" w:rsidRPr="004B641F" w:rsidRDefault="00831331" w:rsidP="00FA464C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обладают иными правами в отношении Ассоциации, предусмотренными законодательством Российской Федерации и настоящим Уставом.</w:t>
      </w:r>
    </w:p>
    <w:p w14:paraId="494B88F6" w14:textId="77777777" w:rsidR="00831331" w:rsidRPr="004B641F" w:rsidRDefault="00831331" w:rsidP="000E4614">
      <w:pPr>
        <w:pStyle w:val="a8"/>
        <w:widowControl w:val="0"/>
        <w:numPr>
          <w:ilvl w:val="1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</w:pPr>
      <w:r w:rsidRPr="004B641F">
        <w:t>Члены Ассоциации обязаны:</w:t>
      </w:r>
    </w:p>
    <w:p w14:paraId="71D21038" w14:textId="77777777" w:rsidR="00831331" w:rsidRPr="004B641F" w:rsidRDefault="00831331" w:rsidP="003C4BA2">
      <w:pPr>
        <w:widowControl w:val="0"/>
        <w:numPr>
          <w:ilvl w:val="0"/>
          <w:numId w:val="6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</w:pPr>
      <w:r w:rsidRPr="004B641F">
        <w:t>соблюдать положения настоящего Устава и иных документов Ассоциации;</w:t>
      </w:r>
    </w:p>
    <w:p w14:paraId="22C51FCB" w14:textId="77777777" w:rsidR="00831331" w:rsidRPr="004B641F" w:rsidRDefault="00831331" w:rsidP="003C4BA2">
      <w:pPr>
        <w:widowControl w:val="0"/>
        <w:numPr>
          <w:ilvl w:val="0"/>
          <w:numId w:val="6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</w:pPr>
      <w:r w:rsidRPr="004B641F">
        <w:t>добросовестно пользоваться правами члена Ассоциации;</w:t>
      </w:r>
    </w:p>
    <w:p w14:paraId="7F617480" w14:textId="77777777" w:rsidR="00831331" w:rsidRPr="004B641F" w:rsidRDefault="00831331" w:rsidP="003C4BA2">
      <w:pPr>
        <w:widowControl w:val="0"/>
        <w:numPr>
          <w:ilvl w:val="0"/>
          <w:numId w:val="6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</w:pPr>
      <w:r w:rsidRPr="004B641F">
        <w:t>выполнять решения органов управления Ассоциации, принятые в рамках их компетенции;</w:t>
      </w:r>
    </w:p>
    <w:p w14:paraId="58BF56D2" w14:textId="77777777" w:rsidR="00831331" w:rsidRPr="004B641F" w:rsidRDefault="00831331" w:rsidP="003C4BA2">
      <w:pPr>
        <w:widowControl w:val="0"/>
        <w:numPr>
          <w:ilvl w:val="0"/>
          <w:numId w:val="6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</w:pPr>
      <w:r w:rsidRPr="004B641F">
        <w:t>своевременно и в полном объеме оплачивать членские взносы, а также осуществлять иные обязательные для члена Ассоциации платежи;</w:t>
      </w:r>
    </w:p>
    <w:p w14:paraId="3F72AE1A" w14:textId="19A78FEF" w:rsidR="00831331" w:rsidRPr="004B641F" w:rsidRDefault="00831331" w:rsidP="003C4BA2">
      <w:pPr>
        <w:widowControl w:val="0"/>
        <w:numPr>
          <w:ilvl w:val="0"/>
          <w:numId w:val="6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line="276" w:lineRule="auto"/>
        <w:ind w:left="0" w:right="-92" w:firstLine="851"/>
        <w:jc w:val="both"/>
      </w:pPr>
      <w:r w:rsidRPr="004B641F">
        <w:t>предоставлять информацию о своей деятельности в форме отчетов в порядке, установленном уставом Ассоциации или иным документо</w:t>
      </w:r>
      <w:r>
        <w:t>м</w:t>
      </w:r>
      <w:r w:rsidRPr="004B641F">
        <w:t xml:space="preserve">, утвержденным решением </w:t>
      </w:r>
      <w:r w:rsidR="00A74C06">
        <w:t>о</w:t>
      </w:r>
      <w:r w:rsidRPr="00A74C06">
        <w:rPr>
          <w:iCs/>
        </w:rPr>
        <w:t xml:space="preserve">бщего </w:t>
      </w:r>
      <w:r w:rsidRPr="004B641F">
        <w:t xml:space="preserve">собрания членов Ассоциации, для осуществления Ассоциацией </w:t>
      </w:r>
      <w:r w:rsidRPr="0060105C">
        <w:t>их</w:t>
      </w:r>
      <w:r>
        <w:t xml:space="preserve"> </w:t>
      </w:r>
      <w:r w:rsidRPr="004B641F">
        <w:t>анализа;</w:t>
      </w:r>
    </w:p>
    <w:p w14:paraId="2D8DDFEE" w14:textId="77777777" w:rsidR="00831331" w:rsidRPr="004B641F" w:rsidRDefault="00831331" w:rsidP="0005302E">
      <w:pPr>
        <w:widowControl w:val="0"/>
        <w:numPr>
          <w:ilvl w:val="0"/>
          <w:numId w:val="6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line="276" w:lineRule="auto"/>
        <w:ind w:left="0" w:right="-92" w:firstLine="1134"/>
        <w:jc w:val="both"/>
      </w:pPr>
      <w:r w:rsidRPr="004B641F">
        <w:t>принимать уча</w:t>
      </w:r>
      <w:r>
        <w:t>стие в деятельности Ассоциации.</w:t>
      </w:r>
    </w:p>
    <w:p w14:paraId="36D4880D" w14:textId="77777777" w:rsidR="00831331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Деятельность членов Ассоциации подлежит контролю со сторо</w:t>
      </w:r>
      <w:r>
        <w:t>ны Ассоциации в соответствии с документами Ассоциации</w:t>
      </w:r>
      <w:r w:rsidRPr="004B641F">
        <w:t>, утвержденными Общим собранием членов Ассоциации.</w:t>
      </w:r>
    </w:p>
    <w:p w14:paraId="1274255B" w14:textId="77777777" w:rsidR="00831331" w:rsidRDefault="00831331" w:rsidP="003C4BA2">
      <w:pPr>
        <w:widowControl w:val="0"/>
        <w:numPr>
          <w:ilvl w:val="2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4B641F">
        <w:t xml:space="preserve"> Ассоциация несет перед своими членами ответственность за неправомерные действия работников Ассоциации при осуществлении ими контроля за деятельностью членов Ассоциации. </w:t>
      </w:r>
    </w:p>
    <w:p w14:paraId="0CC9C43E" w14:textId="77777777" w:rsidR="00831331" w:rsidRDefault="00831331" w:rsidP="003C4BA2">
      <w:pPr>
        <w:widowControl w:val="0"/>
        <w:numPr>
          <w:ilvl w:val="2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4B641F">
        <w:t xml:space="preserve">В случае неправомерного действия работника при осуществлении контроля член Ассоциации имеет право обратиться в </w:t>
      </w:r>
      <w:r w:rsidRPr="00DB0DAE">
        <w:rPr>
          <w:rPrChange w:id="52" w:author="User User" w:date="2016-10-25T14:10:00Z">
            <w:rPr>
              <w:i/>
              <w:u w:val="single"/>
            </w:rPr>
          </w:rPrChange>
        </w:rPr>
        <w:t xml:space="preserve">Совет </w:t>
      </w:r>
      <w:r w:rsidRPr="00DB0DAE">
        <w:t xml:space="preserve">Ассоциации с жалобой и требованием возмещения вреда, причиненного такими действиями. </w:t>
      </w:r>
      <w:r w:rsidRPr="00DB0DAE">
        <w:rPr>
          <w:rPrChange w:id="53" w:author="User User" w:date="2016-10-25T14:10:00Z">
            <w:rPr>
              <w:i/>
              <w:u w:val="single"/>
            </w:rPr>
          </w:rPrChange>
        </w:rPr>
        <w:t>Совет</w:t>
      </w:r>
      <w:r w:rsidRPr="004B641F">
        <w:t xml:space="preserve"> Ассоциации в месячный срок рассматривает поступившую жалобу и принимает по ней решение. </w:t>
      </w:r>
    </w:p>
    <w:p w14:paraId="337A2A22" w14:textId="77777777" w:rsidR="00831331" w:rsidRPr="004B641F" w:rsidRDefault="00831331" w:rsidP="003C4BA2">
      <w:pPr>
        <w:widowControl w:val="0"/>
        <w:numPr>
          <w:ilvl w:val="2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</w:pPr>
      <w:r w:rsidRPr="004B641F">
        <w:t>Решение может быть направлено на удовлетворение требований члена Ассоциации, подавшего жалобу. В случае выплаты члену Ассоциации возмещения причиненного ему вреда неправомерными действиями работника при осуществлени</w:t>
      </w:r>
      <w:r>
        <w:t xml:space="preserve">и контроля, </w:t>
      </w:r>
      <w:r w:rsidRPr="00DB0DAE">
        <w:rPr>
          <w:rPrChange w:id="54" w:author="User User" w:date="2016-10-25T14:10:00Z">
            <w:rPr>
              <w:i/>
              <w:u w:val="single"/>
            </w:rPr>
          </w:rPrChange>
        </w:rPr>
        <w:t>директор Ассоциации</w:t>
      </w:r>
      <w:r w:rsidRPr="004B641F">
        <w:t xml:space="preserve"> предпринимает действия по взысканию с работника, допустившего неправомерное действие, </w:t>
      </w:r>
      <w:r>
        <w:t>(</w:t>
      </w:r>
      <w:r w:rsidRPr="004B641F">
        <w:t>выплаченного</w:t>
      </w:r>
      <w:r>
        <w:t>)</w:t>
      </w:r>
      <w:r w:rsidRPr="004B641F">
        <w:t xml:space="preserve"> возмещения</w:t>
      </w:r>
      <w:r>
        <w:t xml:space="preserve"> </w:t>
      </w:r>
      <w:r w:rsidRPr="00DB0DAE">
        <w:rPr>
          <w:rPrChange w:id="55" w:author="User User" w:date="2016-10-25T14:10:00Z">
            <w:rPr>
              <w:i/>
              <w:u w:val="single"/>
            </w:rPr>
          </w:rPrChange>
        </w:rPr>
        <w:t>выплат</w:t>
      </w:r>
      <w:r>
        <w:t xml:space="preserve"> </w:t>
      </w:r>
      <w:r w:rsidRPr="004B641F">
        <w:t>в порядке регресса.</w:t>
      </w:r>
    </w:p>
    <w:p w14:paraId="70AF2940" w14:textId="77777777" w:rsidR="00831331" w:rsidRPr="004B641F" w:rsidRDefault="00831331" w:rsidP="000E4614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</w:pPr>
      <w:r w:rsidRPr="004B641F">
        <w:rPr>
          <w:rStyle w:val="ac"/>
        </w:rPr>
        <w:lastRenderedPageBreak/>
        <w:t>ОРГАНЫ АССОЦИАЦИИ</w:t>
      </w:r>
    </w:p>
    <w:p w14:paraId="0ACE605C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Органами управления Ассоциации являются:</w:t>
      </w:r>
    </w:p>
    <w:p w14:paraId="2A535050" w14:textId="77777777" w:rsidR="00831331" w:rsidRPr="004B641F" w:rsidRDefault="00831331" w:rsidP="00D34032">
      <w:pPr>
        <w:widowControl w:val="0"/>
        <w:numPr>
          <w:ilvl w:val="2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jc w:val="both"/>
      </w:pPr>
      <w:r>
        <w:t>О</w:t>
      </w:r>
      <w:r w:rsidRPr="00D34032">
        <w:t>бщее собрание членов Ассоциации (далее по тексту – общее собрание) - высший орган управления Ассоциации</w:t>
      </w:r>
      <w:r w:rsidRPr="004B641F">
        <w:t>;</w:t>
      </w:r>
    </w:p>
    <w:p w14:paraId="593CCAF4" w14:textId="77777777" w:rsidR="00831331" w:rsidRPr="004B641F" w:rsidRDefault="00831331" w:rsidP="00D34032">
      <w:pPr>
        <w:widowControl w:val="0"/>
        <w:numPr>
          <w:ilvl w:val="2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jc w:val="both"/>
      </w:pPr>
      <w:r w:rsidRPr="00D34032">
        <w:t>Совет Ассоциации (постоянно действующий коллегиальный орган управления</w:t>
      </w:r>
      <w:r>
        <w:t xml:space="preserve"> Ассоциации</w:t>
      </w:r>
      <w:r w:rsidRPr="00D34032">
        <w:t>), возглавляемый Председателем Совета Ассоциации</w:t>
      </w:r>
      <w:r w:rsidRPr="004B641F">
        <w:t>;</w:t>
      </w:r>
    </w:p>
    <w:p w14:paraId="0C42CDD5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77803">
        <w:t>Директор Ассоциации</w:t>
      </w:r>
      <w:r>
        <w:t xml:space="preserve"> (единоличный исполнительный орган Ассоциации)</w:t>
      </w:r>
      <w:r w:rsidRPr="004B641F">
        <w:t>.</w:t>
      </w:r>
    </w:p>
    <w:p w14:paraId="79DF1A06" w14:textId="77777777" w:rsidR="00831331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Для достижения целей, установленных настоящим Уставом, Ассоциаци</w:t>
      </w:r>
      <w:r>
        <w:t>я создает следующие специализированные органы</w:t>
      </w:r>
      <w:r w:rsidRPr="004B641F">
        <w:t xml:space="preserve">: </w:t>
      </w:r>
    </w:p>
    <w:p w14:paraId="7EF65A7A" w14:textId="77777777" w:rsidR="00831331" w:rsidRPr="00466321" w:rsidRDefault="00831331" w:rsidP="003C2C2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/>
        <w:jc w:val="both"/>
      </w:pPr>
      <w:r>
        <w:t xml:space="preserve">7.2.1. </w:t>
      </w:r>
      <w:r w:rsidRPr="004B641F">
        <w:t>орган, осуществляющий контроль за соблюдением членами Ассоциации</w:t>
      </w:r>
      <w:r w:rsidRPr="00E55628">
        <w:t xml:space="preserve"> </w:t>
      </w:r>
      <w:r>
        <w:t xml:space="preserve">требований к выдаче свидетельств о допуске, </w:t>
      </w:r>
      <w:r w:rsidRPr="004B641F">
        <w:t>стандартов и правил саморегулируемой организации</w:t>
      </w:r>
      <w:r>
        <w:t xml:space="preserve">, </w:t>
      </w:r>
      <w:r w:rsidRPr="0060105C">
        <w:t>технических регламентов</w:t>
      </w:r>
      <w:r>
        <w:t xml:space="preserve"> (контрольный комитет)</w:t>
      </w:r>
    </w:p>
    <w:p w14:paraId="4BF9F5BA" w14:textId="77777777" w:rsidR="00831331" w:rsidRDefault="00831331" w:rsidP="003C2C2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/>
        <w:jc w:val="both"/>
      </w:pPr>
      <w:r>
        <w:t xml:space="preserve">7.2.2. </w:t>
      </w:r>
      <w:r w:rsidRPr="004B641F">
        <w:t>орган по рассмотрению дел о применении в отношении членов Ассоциации мер дисциплинарного воздействия</w:t>
      </w:r>
      <w:r>
        <w:t xml:space="preserve"> (дисциплинарный комитет)</w:t>
      </w:r>
      <w:r w:rsidRPr="004B641F">
        <w:t>.</w:t>
      </w:r>
    </w:p>
    <w:p w14:paraId="4F54C0B4" w14:textId="235865BB" w:rsidR="00831331" w:rsidRPr="004B641F" w:rsidRDefault="00831331" w:rsidP="00703BE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ab/>
      </w:r>
      <w:r w:rsidRPr="004B641F">
        <w:t xml:space="preserve">Кроме того, в Ассоциации могут быть созданы и другие специализированные органы. </w:t>
      </w:r>
      <w:r>
        <w:t>Совет</w:t>
      </w:r>
      <w:r w:rsidRPr="004B641F">
        <w:t xml:space="preserve"> Ассоциации утверждает положения о специализированных органах и их состав</w:t>
      </w:r>
      <w:r>
        <w:t xml:space="preserve">, </w:t>
      </w:r>
      <w:r w:rsidRPr="0060105C">
        <w:t>назначает их руководителей.</w:t>
      </w:r>
    </w:p>
    <w:p w14:paraId="017194F5" w14:textId="77777777" w:rsidR="00831331" w:rsidRPr="004B641F" w:rsidRDefault="00831331" w:rsidP="000E4614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</w:pPr>
      <w:r w:rsidRPr="004B641F">
        <w:rPr>
          <w:rStyle w:val="ac"/>
        </w:rPr>
        <w:t>ОБЩЕЕ СОБРАНИЕ ЧЛЕНОВ АССОЦИАЦИИ</w:t>
      </w:r>
    </w:p>
    <w:p w14:paraId="7D6C2D21" w14:textId="070548B8" w:rsidR="00831331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 xml:space="preserve">Общее собрание является высшим органом управления Ассоциации. Общее собрание вправе выступать от имени Ассоциации по любым вопросам деятельности Ассоциации, если это не противоречит законодательству Российской Федерации и настоящему Уставу. </w:t>
      </w:r>
    </w:p>
    <w:p w14:paraId="3A0C38AF" w14:textId="77777777" w:rsidR="00831331" w:rsidRPr="0060105C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0105C">
        <w:t>Каждый член Ассоциации, за исключением случаев, установленных действующим законодательством, имеет на общем собрании членов Ассоциации один голос.</w:t>
      </w:r>
    </w:p>
    <w:p w14:paraId="01E773F6" w14:textId="5175651A" w:rsidR="00831331" w:rsidRPr="00373590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73590">
        <w:rPr>
          <w:iCs/>
        </w:rPr>
        <w:t xml:space="preserve">Член Ассоциации вправе участвовать в общем собрании членов Ассоциации как лично, так и через своего </w:t>
      </w:r>
      <w:r w:rsidR="00444C3C" w:rsidRPr="00EA51E5">
        <w:t xml:space="preserve">уполномоченного </w:t>
      </w:r>
      <w:r w:rsidRPr="00373590">
        <w:rPr>
          <w:iCs/>
        </w:rPr>
        <w:t>представителя. Доверенность, выданная</w:t>
      </w:r>
      <w:r w:rsidR="00444C3C" w:rsidRPr="00EA51E5">
        <w:t xml:space="preserve"> уполномоченному</w:t>
      </w:r>
      <w:r w:rsidRPr="00373590">
        <w:rPr>
          <w:iCs/>
        </w:rPr>
        <w:t xml:space="preserve"> представителю члена Ассоциации, должна содержать сведения о представляемом и представителе (имя, место жительства, паспортные данные или данные других документов, удостоверяющих их личность) и должна быть оформлена в соответствии с требованиями статей 185-189 Гражданского кодекса или должна быть нотариально удостоверена.</w:t>
      </w:r>
    </w:p>
    <w:p w14:paraId="27584470" w14:textId="77777777" w:rsidR="00831331" w:rsidRPr="0060105C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0105C">
        <w:t>Созыв и проведение годового общего собрания членов Ассоциации и внеочередного общего собрания членов Ассоциации осуществляются Советом Ассоциации.</w:t>
      </w:r>
    </w:p>
    <w:p w14:paraId="00464CA4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 xml:space="preserve">Общее собрание членов Ассоциации </w:t>
      </w:r>
      <w:r w:rsidRPr="0060105C">
        <w:t>вправе рассмотреть любой вопрос, связанный с деятельностью Ассоциации и принять по указанному вопросу соответствующее решение.</w:t>
      </w:r>
    </w:p>
    <w:p w14:paraId="23F6F2CA" w14:textId="77777777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К исключительной компетенции Общего собрания относится решение следующих вопросов:</w:t>
      </w:r>
    </w:p>
    <w:p w14:paraId="53CD069A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утверждение Устава Ассоциации, внесение в него изменений;</w:t>
      </w:r>
    </w:p>
    <w:p w14:paraId="7B83144A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избрание тайным голосованием членов постоянно действующего коллегиального органа управления Ассоциации</w:t>
      </w:r>
      <w:r>
        <w:t xml:space="preserve"> </w:t>
      </w:r>
      <w:r w:rsidR="00A21064">
        <w:t>–</w:t>
      </w:r>
      <w:r>
        <w:t xml:space="preserve"> </w:t>
      </w:r>
      <w:r w:rsidRPr="00A21064">
        <w:rPr>
          <w:iCs/>
        </w:rPr>
        <w:t>Совета</w:t>
      </w:r>
      <w:r w:rsidR="00A21064" w:rsidRPr="00A21064">
        <w:rPr>
          <w:iCs/>
        </w:rPr>
        <w:t xml:space="preserve"> </w:t>
      </w:r>
      <w:r w:rsidR="00A21064">
        <w:rPr>
          <w:iCs/>
        </w:rPr>
        <w:t>Ассоциации</w:t>
      </w:r>
      <w:r w:rsidRPr="00A21064">
        <w:rPr>
          <w:iCs/>
        </w:rPr>
        <w:t>,</w:t>
      </w:r>
      <w:r w:rsidRPr="004B641F">
        <w:t xml:space="preserve"> досрочное прекращение</w:t>
      </w:r>
      <w:r>
        <w:t xml:space="preserve"> </w:t>
      </w:r>
      <w:r w:rsidRPr="00A21064">
        <w:rPr>
          <w:iCs/>
        </w:rPr>
        <w:t>его</w:t>
      </w:r>
      <w:r>
        <w:t xml:space="preserve"> полномочий</w:t>
      </w:r>
      <w:r w:rsidRPr="004B641F">
        <w:t xml:space="preserve"> или досрочное прекращение полномочий отдельных его членов;</w:t>
      </w:r>
    </w:p>
    <w:p w14:paraId="6EAE4C9F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 xml:space="preserve">избрание тайным голосованием </w:t>
      </w:r>
      <w:r w:rsidRPr="00A21064">
        <w:rPr>
          <w:iCs/>
        </w:rPr>
        <w:t>Председателя Совета Ассоциации</w:t>
      </w:r>
      <w:r w:rsidRPr="004B641F">
        <w:t>, досрочное прекращение его полномочий;</w:t>
      </w:r>
    </w:p>
    <w:p w14:paraId="1FB482CB" w14:textId="77777777" w:rsidR="00444C3C" w:rsidRDefault="00444C3C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>
        <w:t>образование иных органов Ассоциации и досрочное прекращение их полномочий;</w:t>
      </w:r>
    </w:p>
    <w:p w14:paraId="6B0A723F" w14:textId="77777777" w:rsidR="00444C3C" w:rsidRPr="004B641F" w:rsidRDefault="00444C3C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>
        <w:t>утверждение годового отчёта и бухгалтерской (финансовой) отчётности Ассоциации</w:t>
      </w:r>
    </w:p>
    <w:p w14:paraId="2FBE65C6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A21064">
        <w:rPr>
          <w:iCs/>
        </w:rPr>
        <w:t xml:space="preserve">принятие решений о порядке определения размера и способа уплаты членами </w:t>
      </w:r>
      <w:r w:rsidRPr="00A21064">
        <w:rPr>
          <w:iCs/>
        </w:rPr>
        <w:lastRenderedPageBreak/>
        <w:t>членских взносов, о дополнительных имущественных взносах членов Ассоциации в её имущество и о размере их субсидиарной ответственности по обязательствам Ассоциации.</w:t>
      </w:r>
      <w:r>
        <w:rPr>
          <w:i/>
          <w:iCs/>
          <w:u w:val="single"/>
        </w:rPr>
        <w:t xml:space="preserve"> </w:t>
      </w:r>
      <w:r w:rsidRPr="00701289">
        <w:rPr>
          <w:i/>
          <w:iCs/>
        </w:rPr>
        <w:t xml:space="preserve"> </w:t>
      </w:r>
      <w:r>
        <w:t>(</w:t>
      </w:r>
      <w:r w:rsidRPr="004B641F">
        <w:t>установление размеров вступительного и регулярных членских взносов, и порядка их уплаты</w:t>
      </w:r>
      <w:r>
        <w:t>)</w:t>
      </w:r>
      <w:r w:rsidRPr="004B641F">
        <w:t>;</w:t>
      </w:r>
    </w:p>
    <w:p w14:paraId="36533A11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установление размеров взносов в компенсационный фонд</w:t>
      </w:r>
      <w:r>
        <w:t xml:space="preserve"> (компенсационные фонды)</w:t>
      </w:r>
      <w:r w:rsidRPr="004B641F">
        <w:t xml:space="preserve"> Ассоциации, порядка его формирования, определение возможных способов размещения средств компенсационного фонда</w:t>
      </w:r>
      <w:r>
        <w:t xml:space="preserve"> (компенсационных фондов)</w:t>
      </w:r>
      <w:r w:rsidRPr="004B641F">
        <w:t xml:space="preserve"> Ассоциации;</w:t>
      </w:r>
    </w:p>
    <w:p w14:paraId="31E76F8D" w14:textId="77777777" w:rsidR="00831331" w:rsidRDefault="00831331" w:rsidP="004C0A89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 xml:space="preserve">утверждение </w:t>
      </w:r>
      <w:r>
        <w:t xml:space="preserve">следующих </w:t>
      </w:r>
      <w:r w:rsidRPr="004B641F">
        <w:t>документов</w:t>
      </w:r>
      <w:r>
        <w:t xml:space="preserve"> Ассоциации:</w:t>
      </w:r>
    </w:p>
    <w:p w14:paraId="16AF31BE" w14:textId="77777777" w:rsidR="00831331" w:rsidRPr="00B17B02" w:rsidRDefault="00831331" w:rsidP="004C0A89">
      <w:pPr>
        <w:widowControl w:val="0"/>
        <w:numPr>
          <w:ilvl w:val="3"/>
          <w:numId w:val="27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о компенсационном фонде возмещения вреда;</w:t>
      </w:r>
    </w:p>
    <w:p w14:paraId="5A13FE5E" w14:textId="77777777" w:rsidR="00831331" w:rsidRPr="00B17B02" w:rsidRDefault="00831331" w:rsidP="004C0A89">
      <w:pPr>
        <w:widowControl w:val="0"/>
        <w:numPr>
          <w:ilvl w:val="3"/>
          <w:numId w:val="27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о компенсационном фонде обеспечения договорных обязательств;</w:t>
      </w:r>
    </w:p>
    <w:p w14:paraId="4C124CC4" w14:textId="77777777" w:rsidR="00831331" w:rsidRPr="00B17B02" w:rsidRDefault="00831331" w:rsidP="004C0A89">
      <w:pPr>
        <w:widowControl w:val="0"/>
        <w:numPr>
          <w:ilvl w:val="3"/>
          <w:numId w:val="27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о реестре чле</w:t>
      </w:r>
      <w:r>
        <w:rPr>
          <w:color w:val="000000"/>
        </w:rPr>
        <w:t xml:space="preserve">нов </w:t>
      </w:r>
      <w:r w:rsidRPr="00520047">
        <w:rPr>
          <w:iCs/>
          <w:color w:val="000000"/>
        </w:rPr>
        <w:t>Ассоциации</w:t>
      </w:r>
      <w:r w:rsidRPr="00BB79BE">
        <w:rPr>
          <w:i/>
          <w:color w:val="000000"/>
          <w:u w:val="single"/>
          <w:rPrChange w:id="56" w:author="User User" w:date="2016-10-25T14:10:00Z">
            <w:rPr>
              <w:color w:val="000000"/>
            </w:rPr>
          </w:rPrChange>
        </w:rPr>
        <w:t>;</w:t>
      </w:r>
    </w:p>
    <w:p w14:paraId="7517D544" w14:textId="77777777" w:rsidR="00831331" w:rsidRPr="00B17B02" w:rsidRDefault="00831331" w:rsidP="004C0A89">
      <w:pPr>
        <w:widowControl w:val="0"/>
        <w:numPr>
          <w:ilvl w:val="3"/>
          <w:numId w:val="27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о процедуре рассмотрения жалоб на действия (бездействие) членов Ассоциации и иных обращений, поступивших в Ассоциацию;</w:t>
      </w:r>
    </w:p>
    <w:p w14:paraId="2E5D7848" w14:textId="77777777" w:rsidR="00831331" w:rsidRPr="00B17B02" w:rsidRDefault="00831331" w:rsidP="004C0A89">
      <w:pPr>
        <w:widowControl w:val="0"/>
        <w:numPr>
          <w:ilvl w:val="3"/>
          <w:numId w:val="27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о проведении Ассоциацией анализа деятельности своих членов на основании информации, представляемой ими в форме отчетов;</w:t>
      </w:r>
    </w:p>
    <w:p w14:paraId="52DC2F42" w14:textId="66822461" w:rsidR="00831331" w:rsidRPr="00B17B02" w:rsidRDefault="00444C3C" w:rsidP="004C0A89">
      <w:pPr>
        <w:widowControl w:val="0"/>
        <w:numPr>
          <w:ilvl w:val="3"/>
          <w:numId w:val="27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о</w:t>
      </w:r>
      <w:r>
        <w:rPr>
          <w:color w:val="000000"/>
        </w:rPr>
        <w:t>б определении порядка приёма в члены</w:t>
      </w:r>
      <w:r w:rsidR="00831331" w:rsidRPr="00B17B02">
        <w:rPr>
          <w:color w:val="000000"/>
        </w:rPr>
        <w:t xml:space="preserve"> Ассоциации, в том числе о требованиях к членам Ассоциации</w:t>
      </w:r>
      <w:r>
        <w:rPr>
          <w:color w:val="000000"/>
        </w:rPr>
        <w:t xml:space="preserve">, исключение из состава членов </w:t>
      </w:r>
      <w:proofErr w:type="gramStart"/>
      <w:r>
        <w:rPr>
          <w:color w:val="000000"/>
        </w:rPr>
        <w:t>Ассоциации;</w:t>
      </w:r>
      <w:ins w:id="57" w:author="User User" w:date="2016-10-25T14:10:00Z">
        <w:r w:rsidR="00831331" w:rsidRPr="00B17B02">
          <w:rPr>
            <w:color w:val="000000"/>
          </w:rPr>
          <w:t>.</w:t>
        </w:r>
      </w:ins>
      <w:proofErr w:type="gramEnd"/>
    </w:p>
    <w:p w14:paraId="640DCD4B" w14:textId="77777777" w:rsidR="00831331" w:rsidRPr="00B17B02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 xml:space="preserve">принятие решения об исключении из членов Ассоциации в соответствии </w:t>
      </w:r>
      <w:r w:rsidRPr="0060105C">
        <w:rPr>
          <w:color w:val="000000"/>
        </w:rPr>
        <w:t>с п. 5.3.2</w:t>
      </w:r>
      <w:r w:rsidRPr="00B17B02">
        <w:rPr>
          <w:color w:val="000000"/>
        </w:rPr>
        <w:t xml:space="preserve"> настоящего Устава;</w:t>
      </w:r>
    </w:p>
    <w:p w14:paraId="008999AE" w14:textId="560C1E09" w:rsidR="00831331" w:rsidRPr="00B17B02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 xml:space="preserve">принятие </w:t>
      </w:r>
      <w:r w:rsidR="00444C3C" w:rsidRPr="00B17B02">
        <w:rPr>
          <w:color w:val="000000"/>
        </w:rPr>
        <w:t>решен</w:t>
      </w:r>
      <w:r w:rsidR="00444C3C">
        <w:rPr>
          <w:color w:val="000000"/>
        </w:rPr>
        <w:t>ий о создании Ассоциации других юридических лиц,</w:t>
      </w:r>
      <w:r w:rsidRPr="00B17B02">
        <w:rPr>
          <w:color w:val="000000"/>
        </w:rPr>
        <w:t xml:space="preserve"> об участии Ассоциации в некоммерческих организациях, в том числе о вступлении в ассоциацию (союз) саморегулируемых организаций, торгово-промышленную палат</w:t>
      </w:r>
      <w:r>
        <w:rPr>
          <w:color w:val="000000"/>
        </w:rPr>
        <w:t xml:space="preserve">у, выходе из состава членов </w:t>
      </w:r>
      <w:r w:rsidRPr="00520047">
        <w:rPr>
          <w:iCs/>
          <w:color w:val="000000"/>
        </w:rPr>
        <w:t>указанных</w:t>
      </w:r>
      <w:r w:rsidRPr="00B17B02">
        <w:rPr>
          <w:color w:val="000000"/>
        </w:rPr>
        <w:t xml:space="preserve"> некоммерческих организаций</w:t>
      </w:r>
      <w:r w:rsidR="00444C3C">
        <w:rPr>
          <w:color w:val="000000"/>
        </w:rPr>
        <w:t>, о создании филиалов и об открытии представительств Ассоциации</w:t>
      </w:r>
    </w:p>
    <w:p w14:paraId="39D95D1C" w14:textId="77777777" w:rsidR="00831331" w:rsidRPr="00B17B02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установление компетенции исполнительного органа Ассоциации</w:t>
      </w:r>
      <w:r>
        <w:rPr>
          <w:color w:val="000000"/>
        </w:rPr>
        <w:t xml:space="preserve"> - </w:t>
      </w:r>
      <w:r w:rsidRPr="00520047">
        <w:rPr>
          <w:iCs/>
          <w:color w:val="000000"/>
        </w:rPr>
        <w:t>Директора</w:t>
      </w:r>
      <w:r w:rsidRPr="00B17B02">
        <w:rPr>
          <w:color w:val="000000"/>
        </w:rPr>
        <w:t xml:space="preserve"> и порядка осуществления им руководства текущей деятельностью Ассоциации;</w:t>
      </w:r>
    </w:p>
    <w:p w14:paraId="62D5DE27" w14:textId="0985B222" w:rsidR="00831331" w:rsidRPr="00B17B02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установление правил размещения и инвестирования средств компенсационных фондов, определение возможных способов размещения средств компенсационных фондов Ассоциации в кредитных организация</w:t>
      </w:r>
      <w:bookmarkStart w:id="58" w:name="_GoBack"/>
      <w:bookmarkEnd w:id="58"/>
      <w:r w:rsidRPr="00B17B02">
        <w:rPr>
          <w:color w:val="000000"/>
        </w:rPr>
        <w:t>х;</w:t>
      </w:r>
    </w:p>
    <w:p w14:paraId="41B86173" w14:textId="77777777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 xml:space="preserve">определение приоритетных направлений деятельности Ассоциации, принципов формирования и использования </w:t>
      </w:r>
      <w:r w:rsidRPr="00520047">
        <w:rPr>
          <w:iCs/>
        </w:rPr>
        <w:t xml:space="preserve">её </w:t>
      </w:r>
      <w:r w:rsidRPr="00520047">
        <w:t>имущества;</w:t>
      </w:r>
    </w:p>
    <w:p w14:paraId="597F461A" w14:textId="444E61D9" w:rsidR="00831331" w:rsidRPr="004B641F" w:rsidRDefault="00831331" w:rsidP="000E4614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принятие решения о реорганизации</w:t>
      </w:r>
      <w:r>
        <w:t xml:space="preserve"> </w:t>
      </w:r>
      <w:r w:rsidRPr="004B641F">
        <w:t>или ликвидации Ассоциации, назначение ликвидатора или ликвидаци</w:t>
      </w:r>
      <w:r>
        <w:t>онной комиссии</w:t>
      </w:r>
      <w:r w:rsidR="00444C3C">
        <w:t xml:space="preserve"> и об утверждении ликвидационного баланса;</w:t>
      </w:r>
    </w:p>
    <w:p w14:paraId="1190CACD" w14:textId="77777777" w:rsidR="00D41D47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>
        <w:t>утверждение аудиторской организации или индивидуального аудитора Ассоциации;</w:t>
      </w:r>
    </w:p>
    <w:p w14:paraId="7AC0E2B3" w14:textId="77777777" w:rsidR="00D41D47" w:rsidRPr="004B641F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утверждение сметы Ассоциации,</w:t>
      </w:r>
      <w:r>
        <w:t xml:space="preserve"> внесение в нее изменений;</w:t>
      </w:r>
    </w:p>
    <w:p w14:paraId="54C5F120" w14:textId="77777777" w:rsidR="00D41D47" w:rsidRPr="004B641F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принятие решения о добровольном исключении сведений об Ассоциации из государственного реестра саморегулируемых организаций;</w:t>
      </w:r>
    </w:p>
    <w:p w14:paraId="48C03B75" w14:textId="77777777" w:rsidR="00D41D47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рассмотрение жалобы лица, исключенного из членов Ассоциации, на необоснованность принятого постоянно действующим коллегиальным органом управления Ассоциации решения об исключении и принятие решения по такой жалобе;</w:t>
      </w:r>
    </w:p>
    <w:p w14:paraId="11B5C163" w14:textId="77777777" w:rsidR="00D41D47" w:rsidRPr="004B641F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утверждение мер дисциплинарного воздействия, порядка и оснований их применения, порядка рассмотрения дел о нарушении членами Ассоциации требований стандартов и правил Ассоциации, условий членства в Ассоциации;</w:t>
      </w:r>
    </w:p>
    <w:p w14:paraId="04C8AA31" w14:textId="77777777" w:rsidR="00D41D47" w:rsidRPr="004B641F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>утверждение отчета постоянно действующего коллегиального органа управления Ассоциации и исполнительного органа Ассоциации</w:t>
      </w:r>
    </w:p>
    <w:p w14:paraId="2135C842" w14:textId="25F102A5" w:rsidR="00D41D47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lastRenderedPageBreak/>
        <w:t>принятие иных решений, которые в соответствии с Градостроительным кодексом РФ, другими федеральными законами отнесены к исключительной компетенции Общего собрания членов Ассоциации.</w:t>
      </w:r>
    </w:p>
    <w:p w14:paraId="2D4822BF" w14:textId="77777777" w:rsidR="00D41D47" w:rsidRPr="004B641F" w:rsidRDefault="00D41D47" w:rsidP="00D41D4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К компетенции Общего собрания относится решение следующих вопросов:</w:t>
      </w:r>
    </w:p>
    <w:p w14:paraId="4369C18B" w14:textId="77777777" w:rsidR="00D41D47" w:rsidRPr="004B641F" w:rsidRDefault="00D41D47" w:rsidP="00D41D47">
      <w:pPr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</w:pPr>
      <w:r>
        <w:t>Избрание или назначение Директора Ассоциации и досрочное прекращение его полномочий.</w:t>
      </w:r>
    </w:p>
    <w:p w14:paraId="747B8708" w14:textId="5AADE306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Общее собрание осуществляет свои полномочия путем проведения очередных и (или) внеочередных собраний членов Ассоциации.</w:t>
      </w:r>
      <w:r>
        <w:t xml:space="preserve">  </w:t>
      </w:r>
    </w:p>
    <w:p w14:paraId="41F83199" w14:textId="169B50C3" w:rsidR="00831331" w:rsidRPr="0060105C" w:rsidRDefault="00831331" w:rsidP="0060105C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0105C">
        <w:t xml:space="preserve">Ассоциация обязана проводить годовое очередное общее собрание ежегодно. Годовое общее собрание проводится не ранее чем через 2 месяца и не позднее чем через 6 месяцев после окончания финансового года. Проводимые </w:t>
      </w:r>
      <w:proofErr w:type="gramStart"/>
      <w:r w:rsidRPr="0060105C">
        <w:t>помимо годового общие собрания</w:t>
      </w:r>
      <w:proofErr w:type="gramEnd"/>
      <w:r w:rsidRPr="0060105C">
        <w:t xml:space="preserve"> являются внеочередными. На годовом общем собрании членов Ассоциации должны решаться вопросы об утверждении годового отчета Ассоциации и о годовой бухгалтерской (финансовой) отчетности Ассоциации, а также иные вопросы, отнесенные к его компетенции законодательством Российской Федерации и настоящим Уставом.</w:t>
      </w:r>
    </w:p>
    <w:p w14:paraId="69937F70" w14:textId="666F6954" w:rsidR="00831331" w:rsidRPr="004B641F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rPrChange w:id="59" w:author="User User" w:date="2016-10-25T14:10:00Z">
            <w:rPr>
              <w:i/>
              <w:u w:val="single"/>
            </w:rPr>
          </w:rPrChange>
        </w:rPr>
      </w:pPr>
      <w:r w:rsidRPr="004B641F">
        <w:t xml:space="preserve">Общее собрание </w:t>
      </w:r>
      <w:r w:rsidRPr="0060105C">
        <w:t>правомочно</w:t>
      </w:r>
      <w:r>
        <w:t xml:space="preserve"> </w:t>
      </w:r>
      <w:r w:rsidRPr="004B641F">
        <w:t>принимать решения по вопросам своей компетенции, если на нем присутствует более половины членов Ассоциации</w:t>
      </w:r>
      <w:r w:rsidR="00D41D47">
        <w:t>.</w:t>
      </w:r>
    </w:p>
    <w:p w14:paraId="5A8CE91E" w14:textId="1C4E69A6" w:rsidR="00831331" w:rsidRPr="00D41D47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u w:val="single"/>
        </w:rPr>
      </w:pPr>
      <w:r w:rsidRPr="004B641F">
        <w:t>Общее собрание принимает решения по вопросам его компетенции простым большинством голосов присутствующих на заседании.</w:t>
      </w:r>
    </w:p>
    <w:p w14:paraId="6AD80048" w14:textId="7A1BAE80" w:rsidR="00831331" w:rsidRDefault="00831331" w:rsidP="000E4614">
      <w:pPr>
        <w:widowControl w:val="0"/>
        <w:numPr>
          <w:ilvl w:val="1"/>
          <w:numId w:val="27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 xml:space="preserve">Решения Общего собрания по вопросам, которые федеральными законами отнесены к исключительной компетенции Общего собрания, принимается квалифицированным большинством голосов в две трети голосов присутствующих на </w:t>
      </w:r>
      <w:r w:rsidR="00444C3C">
        <w:t>о</w:t>
      </w:r>
      <w:r w:rsidR="00444C3C" w:rsidRPr="004B641F">
        <w:t>бщем</w:t>
      </w:r>
      <w:r w:rsidRPr="004B641F">
        <w:t xml:space="preserve"> собрании</w:t>
      </w:r>
      <w:r w:rsidR="00444C3C">
        <w:t>.</w:t>
      </w:r>
      <w:r w:rsidR="00444C3C" w:rsidRPr="004B641F">
        <w:t xml:space="preserve"> </w:t>
      </w:r>
      <w:r w:rsidRPr="004B641F">
        <w:t xml:space="preserve"> </w:t>
      </w:r>
    </w:p>
    <w:p w14:paraId="7B8FC8EE" w14:textId="77777777" w:rsidR="00831331" w:rsidRPr="00490447" w:rsidRDefault="00831331" w:rsidP="00C07593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Совет </w:t>
      </w:r>
      <w:r>
        <w:t>Ассоциации</w:t>
      </w:r>
      <w:r w:rsidRPr="00490447">
        <w:t xml:space="preserve"> устанавливает дату и порядок проведения общего собрания, определяет повестку дня, решает иные вопросы, связанные с подготовкой и проведением общего собрания.</w:t>
      </w:r>
    </w:p>
    <w:p w14:paraId="561C5F8D" w14:textId="77777777" w:rsidR="00831331" w:rsidRPr="00490447" w:rsidRDefault="00831331" w:rsidP="00C07593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Внеочередные общие собрания проводятся по решению Совета </w:t>
      </w:r>
      <w:r>
        <w:t>Ассоциации</w:t>
      </w:r>
      <w:r w:rsidRPr="00490447">
        <w:t xml:space="preserve"> на основании его собственной инициативы, либо членов </w:t>
      </w:r>
      <w:r>
        <w:t>Ассоциации</w:t>
      </w:r>
      <w:r w:rsidRPr="00490447">
        <w:t xml:space="preserve">, составляющих в совокупности не менее </w:t>
      </w:r>
      <w:r w:rsidRPr="00C07593">
        <w:t>1/3 (одной трети) членов Ассоциации</w:t>
      </w:r>
      <w:r w:rsidRPr="00490447">
        <w:t>.</w:t>
      </w:r>
    </w:p>
    <w:p w14:paraId="198A7F43" w14:textId="77777777" w:rsidR="00831331" w:rsidRPr="00490447" w:rsidRDefault="00831331" w:rsidP="005F3C77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Совет </w:t>
      </w:r>
      <w:r>
        <w:t>Ассоциации</w:t>
      </w:r>
      <w:r w:rsidRPr="00490447">
        <w:t xml:space="preserve"> обязан в течение пяти дней с даты получения требования о проведении внеочередного </w:t>
      </w:r>
      <w:r>
        <w:t>О</w:t>
      </w:r>
      <w:r w:rsidRPr="00490447">
        <w:t xml:space="preserve">бщего собрания членов рассмотреть данное требование и принять решение о проведении внеочередного </w:t>
      </w:r>
      <w:r>
        <w:t>О</w:t>
      </w:r>
      <w:r w:rsidRPr="00490447">
        <w:t>бщего собрания или об отказе в его проведении.</w:t>
      </w:r>
    </w:p>
    <w:p w14:paraId="7140FB6A" w14:textId="59D95D6D" w:rsidR="00831331" w:rsidRPr="00490447" w:rsidRDefault="00831331" w:rsidP="005F3C77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>Решение об отк</w:t>
      </w:r>
      <w:r>
        <w:t xml:space="preserve">азе в проведении внеочередного </w:t>
      </w:r>
      <w:r w:rsidR="00D41D47">
        <w:t>о</w:t>
      </w:r>
      <w:r w:rsidRPr="00490447">
        <w:t xml:space="preserve">бщего собрания может быть принято Советом </w:t>
      </w:r>
      <w:r>
        <w:t>Ассоциации</w:t>
      </w:r>
      <w:r w:rsidRPr="00490447">
        <w:t xml:space="preserve"> только в следующих случаях:</w:t>
      </w:r>
    </w:p>
    <w:p w14:paraId="64F9F5AF" w14:textId="11D33920" w:rsidR="00831331" w:rsidRPr="00490447" w:rsidRDefault="00831331" w:rsidP="005F3C77">
      <w:pPr>
        <w:pStyle w:val="ad"/>
        <w:ind w:left="360"/>
        <w:jc w:val="both"/>
      </w:pPr>
      <w:r w:rsidRPr="00490447">
        <w:t>1) если не соблюден установленный настоящим уставом порядок предъявления требования о проведении внеочередного общего собрания;</w:t>
      </w:r>
    </w:p>
    <w:p w14:paraId="6453353B" w14:textId="6A466F2D" w:rsidR="00831331" w:rsidRPr="00490447" w:rsidRDefault="00831331" w:rsidP="005F3C77">
      <w:pPr>
        <w:pStyle w:val="ad"/>
        <w:ind w:left="360"/>
        <w:jc w:val="both"/>
      </w:pPr>
      <w:r w:rsidRPr="00490447">
        <w:t xml:space="preserve">2) если ни один из вопросов, предложенных для включения в повестку дня внеочередного общего собрания членов </w:t>
      </w:r>
      <w:r>
        <w:t>Ассоциации</w:t>
      </w:r>
      <w:r w:rsidRPr="00490447">
        <w:t>, не относится к его компетенции</w:t>
      </w:r>
      <w:r w:rsidR="00444C3C">
        <w:t xml:space="preserve">, </w:t>
      </w:r>
      <w:r w:rsidR="00444C3C" w:rsidRPr="008C12BE">
        <w:t xml:space="preserve">к предмету и целям деятельности Ассоциации.  </w:t>
      </w:r>
    </w:p>
    <w:p w14:paraId="672DFF88" w14:textId="77777777" w:rsidR="00831331" w:rsidRPr="00490447" w:rsidRDefault="00831331" w:rsidP="005F3C77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В случае принятия решения о проведении внеочередного </w:t>
      </w:r>
      <w:r>
        <w:t>О</w:t>
      </w:r>
      <w:r w:rsidRPr="00490447">
        <w:t>бщего собрания указанное собрание должно быть проведено не позднее тридцати дней со дня получения требования о его проведении.</w:t>
      </w:r>
    </w:p>
    <w:p w14:paraId="6AB10235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В случае если в течение установленного срока не принято решение о проведении внеочередного </w:t>
      </w:r>
      <w:r>
        <w:t>О</w:t>
      </w:r>
      <w:r w:rsidRPr="00490447">
        <w:t xml:space="preserve">бщего собрания или принято решение об отказе в его проведении, внеочередное </w:t>
      </w:r>
      <w:r>
        <w:t>О</w:t>
      </w:r>
      <w:r w:rsidRPr="00490447">
        <w:t xml:space="preserve">бщее собрание членов </w:t>
      </w:r>
      <w:r>
        <w:t>Ассоциации</w:t>
      </w:r>
      <w:r w:rsidRPr="00490447">
        <w:t xml:space="preserve"> может быть созвано органами или лицами, требующими его проведения. В данном случае Совет </w:t>
      </w:r>
      <w:r>
        <w:t>Ассоциации</w:t>
      </w:r>
      <w:r w:rsidRPr="00490447">
        <w:t xml:space="preserve"> обязан предоставить указанным органам или лицам список членов </w:t>
      </w:r>
      <w:r>
        <w:t>Ассоциации</w:t>
      </w:r>
      <w:r w:rsidRPr="00490447">
        <w:t xml:space="preserve"> с их адресами.</w:t>
      </w:r>
    </w:p>
    <w:p w14:paraId="23AEAA7C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Расходы на </w:t>
      </w:r>
      <w:r>
        <w:t>подготовку, созыв и проведение О</w:t>
      </w:r>
      <w:r w:rsidRPr="00490447">
        <w:t xml:space="preserve">бщего собрания должны быть возмещены по решению </w:t>
      </w:r>
      <w:r>
        <w:t>О</w:t>
      </w:r>
      <w:r w:rsidRPr="00490447">
        <w:t xml:space="preserve">бщего собрания членов за счет средств </w:t>
      </w:r>
      <w:r>
        <w:t>Ассоциации</w:t>
      </w:r>
      <w:r w:rsidRPr="00490447">
        <w:t>.</w:t>
      </w:r>
    </w:p>
    <w:p w14:paraId="7ECF1ADA" w14:textId="10A2504A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lastRenderedPageBreak/>
        <w:t xml:space="preserve">Орган или лица, созывающие </w:t>
      </w:r>
      <w:r>
        <w:t>О</w:t>
      </w:r>
      <w:r w:rsidRPr="00490447">
        <w:t xml:space="preserve">бщее собрание членов </w:t>
      </w:r>
      <w:r>
        <w:t>Ассоциации</w:t>
      </w:r>
      <w:r w:rsidRPr="00490447">
        <w:t xml:space="preserve">, обязаны не позднее, чем за двадцать пять дней до его проведения уведомить об этом каждого члена </w:t>
      </w:r>
      <w:r>
        <w:t>Ассоциации</w:t>
      </w:r>
      <w:r w:rsidRPr="00490447">
        <w:t xml:space="preserve"> заказным письмом по адресу</w:t>
      </w:r>
      <w:r w:rsidRPr="008E0033">
        <w:t xml:space="preserve">, указанному в </w:t>
      </w:r>
      <w:proofErr w:type="gramStart"/>
      <w:r w:rsidRPr="008E0033">
        <w:t xml:space="preserve">списке </w:t>
      </w:r>
      <w:r w:rsidR="00444C3C">
        <w:t xml:space="preserve"> </w:t>
      </w:r>
      <w:r w:rsidR="00444C3C" w:rsidRPr="008C12BE">
        <w:t>членов</w:t>
      </w:r>
      <w:proofErr w:type="gramEnd"/>
      <w:r w:rsidRPr="00490447">
        <w:t xml:space="preserve"> </w:t>
      </w:r>
      <w:r>
        <w:t>Ассоциации</w:t>
      </w:r>
      <w:r w:rsidRPr="00490447">
        <w:t xml:space="preserve">. </w:t>
      </w:r>
    </w:p>
    <w:p w14:paraId="6A462C28" w14:textId="0ABB3B3E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К письменному уведомлению приравнивается получение </w:t>
      </w:r>
      <w:r w:rsidR="00444C3C" w:rsidRPr="008C12BE">
        <w:t>членом Ассоциации</w:t>
      </w:r>
      <w:r w:rsidR="00444C3C" w:rsidRPr="00490447">
        <w:t xml:space="preserve"> </w:t>
      </w:r>
      <w:r w:rsidRPr="00490447">
        <w:t>пись</w:t>
      </w:r>
      <w:r>
        <w:t>менного сообщения о проведении О</w:t>
      </w:r>
      <w:r w:rsidRPr="00490447">
        <w:t xml:space="preserve">бщего собрания членов </w:t>
      </w:r>
      <w:r>
        <w:t>Ассоциации</w:t>
      </w:r>
      <w:r w:rsidRPr="00490447">
        <w:t xml:space="preserve"> под </w:t>
      </w:r>
      <w:r w:rsidR="00444C3C" w:rsidRPr="008C12BE">
        <w:t>роспись.</w:t>
      </w:r>
      <w:r w:rsidR="00444C3C">
        <w:t xml:space="preserve"> </w:t>
      </w:r>
      <w:r w:rsidRPr="00490447">
        <w:t xml:space="preserve"> </w:t>
      </w:r>
    </w:p>
    <w:p w14:paraId="2118EA40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Уведомление о проведении </w:t>
      </w:r>
      <w:r>
        <w:t xml:space="preserve">Общего </w:t>
      </w:r>
      <w:r w:rsidRPr="00490447">
        <w:t xml:space="preserve">собрания должно содержать информацию о времени и месте проведения </w:t>
      </w:r>
      <w:r>
        <w:t xml:space="preserve">Общего </w:t>
      </w:r>
      <w:r w:rsidRPr="00490447">
        <w:t xml:space="preserve">собрания, а </w:t>
      </w:r>
      <w:proofErr w:type="gramStart"/>
      <w:r w:rsidRPr="00490447">
        <w:t>так же</w:t>
      </w:r>
      <w:proofErr w:type="gramEnd"/>
      <w:r w:rsidRPr="00490447">
        <w:t xml:space="preserve"> предлагаемую повестку дня.</w:t>
      </w:r>
    </w:p>
    <w:p w14:paraId="53DF6C6B" w14:textId="30ABF882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Указанная информация и материал</w:t>
      </w:r>
      <w:r>
        <w:t>ы за десять дней до проведения О</w:t>
      </w:r>
      <w:r w:rsidRPr="00490447">
        <w:t xml:space="preserve">бщего собрания членов </w:t>
      </w:r>
      <w:r>
        <w:t>Ассоциации</w:t>
      </w:r>
      <w:r w:rsidRPr="00490447">
        <w:t xml:space="preserve"> должны быть </w:t>
      </w:r>
      <w:r w:rsidR="00444C3C">
        <w:t xml:space="preserve">подготовлены, </w:t>
      </w:r>
      <w:r w:rsidR="00444C3C" w:rsidRPr="008C12BE">
        <w:t xml:space="preserve">размещены </w:t>
      </w:r>
      <w:r w:rsidRPr="00490447">
        <w:t xml:space="preserve">в помещении </w:t>
      </w:r>
      <w:r>
        <w:t xml:space="preserve">нахождения </w:t>
      </w:r>
      <w:r w:rsidRPr="00490447">
        <w:t xml:space="preserve">исполнительного органа </w:t>
      </w:r>
      <w:r>
        <w:t>Ассоциации</w:t>
      </w:r>
      <w:r w:rsidR="00444C3C" w:rsidRPr="008C12BE">
        <w:t xml:space="preserve"> </w:t>
      </w:r>
      <w:r w:rsidR="00444C3C">
        <w:t>и</w:t>
      </w:r>
      <w:r w:rsidR="00444C3C" w:rsidRPr="00490447">
        <w:t xml:space="preserve"> предоставлены</w:t>
      </w:r>
      <w:r w:rsidR="00444C3C" w:rsidRPr="00CE7B00">
        <w:t xml:space="preserve"> </w:t>
      </w:r>
      <w:r w:rsidR="00444C3C" w:rsidRPr="00490447">
        <w:t xml:space="preserve">для ознакомления всем членам </w:t>
      </w:r>
      <w:r w:rsidR="00444C3C">
        <w:t>Ассоциации</w:t>
      </w:r>
      <w:r w:rsidRPr="00490447">
        <w:t xml:space="preserve">. </w:t>
      </w:r>
      <w:r>
        <w:t>Ассоциация</w:t>
      </w:r>
      <w:r w:rsidRPr="00490447">
        <w:t xml:space="preserve"> обязан</w:t>
      </w:r>
      <w:r>
        <w:t>а</w:t>
      </w:r>
      <w:r w:rsidRPr="00490447">
        <w:t xml:space="preserve"> по требованию своего члена предоставить ему копии указанных документов. Плата, взимаемая </w:t>
      </w:r>
      <w:r>
        <w:t>Ассоциацией</w:t>
      </w:r>
      <w:r w:rsidRPr="00490447">
        <w:t xml:space="preserve"> за предоставление данных копий, не может превышать затраты на их изготовление.</w:t>
      </w:r>
    </w:p>
    <w:p w14:paraId="3D4F368A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В случае если в повестку дня вносятся изменения, </w:t>
      </w:r>
      <w:r>
        <w:t>С</w:t>
      </w:r>
      <w:r w:rsidRPr="00490447">
        <w:t xml:space="preserve">овет </w:t>
      </w:r>
      <w:r>
        <w:t>Ассоциации или лица, созывающие О</w:t>
      </w:r>
      <w:r w:rsidRPr="00490447">
        <w:t xml:space="preserve">бщее собрание, обязаны не позднее десяти дней до даты его проведения уведомить всех членов </w:t>
      </w:r>
      <w:r>
        <w:t>Ассоциации</w:t>
      </w:r>
      <w:r w:rsidRPr="00490447">
        <w:t xml:space="preserve"> путем рассылки письменного сообщения (заказное письмо, факсимильное сообщение, электронной связью либо курьером) всем членам </w:t>
      </w:r>
      <w:r>
        <w:t>Ассоциации</w:t>
      </w:r>
      <w:r w:rsidRPr="00490447">
        <w:t xml:space="preserve"> или путем размещения соответствующей информации на сайте </w:t>
      </w:r>
      <w:r>
        <w:t>Ассоциации</w:t>
      </w:r>
      <w:r w:rsidRPr="00490447">
        <w:t xml:space="preserve">. </w:t>
      </w:r>
    </w:p>
    <w:p w14:paraId="22EC14AA" w14:textId="3A0FED06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>К письменному уведомлению приравнивается получение</w:t>
      </w:r>
      <w:r w:rsidRPr="00D41D47">
        <w:rPr>
          <w:i/>
        </w:rPr>
        <w:t xml:space="preserve"> </w:t>
      </w:r>
      <w:r w:rsidR="00444C3C" w:rsidRPr="008C12BE">
        <w:t>членом Ассоциации</w:t>
      </w:r>
      <w:r w:rsidR="00444C3C" w:rsidRPr="00490447">
        <w:t xml:space="preserve"> </w:t>
      </w:r>
      <w:r w:rsidRPr="00490447">
        <w:t xml:space="preserve">письменного сообщения о внесении изменений в повестку дня общего собрания под </w:t>
      </w:r>
      <w:r w:rsidR="00444C3C" w:rsidRPr="008C12BE">
        <w:t>роспись</w:t>
      </w:r>
      <w:r w:rsidRPr="00490447">
        <w:t>.</w:t>
      </w:r>
    </w:p>
    <w:p w14:paraId="55E19101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Члены </w:t>
      </w:r>
      <w:r>
        <w:t>Ассоциации</w:t>
      </w:r>
      <w:r w:rsidRPr="00490447">
        <w:t xml:space="preserve">, составляющие в совокупности не менее чем 20 (двадцать) процентов от общего числа членов </w:t>
      </w:r>
      <w:r>
        <w:t>Ассоциации</w:t>
      </w:r>
      <w:r w:rsidRPr="00490447">
        <w:t xml:space="preserve">, вправе внести вопросы в повестку дня </w:t>
      </w:r>
      <w:r>
        <w:t>О</w:t>
      </w:r>
      <w:r w:rsidRPr="00490447">
        <w:t xml:space="preserve">бщего собрания. Члены </w:t>
      </w:r>
      <w:r>
        <w:t>Ассоциации</w:t>
      </w:r>
      <w:r w:rsidRPr="00490447">
        <w:t xml:space="preserve"> обладают правом на выдвижение кандидатов в Совет </w:t>
      </w:r>
      <w:r>
        <w:t>Ассоциации</w:t>
      </w:r>
      <w:r w:rsidRPr="00490447">
        <w:t xml:space="preserve"> в количестве не более трех кандидатов от одного члена. Такие предложения должны поступить в </w:t>
      </w:r>
      <w:r>
        <w:t>Ассоциацию</w:t>
      </w:r>
      <w:r w:rsidRPr="00490447">
        <w:t xml:space="preserve"> не позднее трех дней до даты проведения </w:t>
      </w:r>
      <w:r>
        <w:t>О</w:t>
      </w:r>
      <w:r w:rsidRPr="00490447">
        <w:t>бщего собрания.</w:t>
      </w:r>
    </w:p>
    <w:p w14:paraId="4984A5A2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 Предложение о внесении вопросов в повестку дня </w:t>
      </w:r>
      <w:r>
        <w:t>О</w:t>
      </w:r>
      <w:r w:rsidRPr="00490447">
        <w:t xml:space="preserve">бщего собрания должно содержать формулировку каждого предлагаемого вопроса, а предложение о выдвижении кандидатов в Совет </w:t>
      </w:r>
      <w:r>
        <w:t>Ассоциации</w:t>
      </w:r>
      <w:r w:rsidRPr="00490447">
        <w:t xml:space="preserve"> </w:t>
      </w:r>
      <w:r>
        <w:t>–</w:t>
      </w:r>
      <w:r w:rsidRPr="00490447">
        <w:t xml:space="preserve"> имя</w:t>
      </w:r>
      <w:r>
        <w:t>,</w:t>
      </w:r>
      <w:r w:rsidRPr="00490447">
        <w:t xml:space="preserve"> данные доку</w:t>
      </w:r>
      <w:r>
        <w:t>мента, удостоверяющего личность</w:t>
      </w:r>
      <w:r w:rsidRPr="00490447">
        <w:t xml:space="preserve"> и краткую биографическую справку каждого предлагаемого кандидата. Предложение о внесении вопросов в повестку дня </w:t>
      </w:r>
      <w:r>
        <w:t>О</w:t>
      </w:r>
      <w:r w:rsidRPr="00490447">
        <w:t>бщего собрания может содержать формулировку решения по каждому предлагаемому вопросу.</w:t>
      </w:r>
    </w:p>
    <w:p w14:paraId="00D322A1" w14:textId="77777777" w:rsidR="00831331" w:rsidRPr="00490447" w:rsidRDefault="00831331" w:rsidP="003F764B">
      <w:pPr>
        <w:pStyle w:val="ad"/>
        <w:numPr>
          <w:ilvl w:val="1"/>
          <w:numId w:val="27"/>
        </w:numPr>
        <w:ind w:left="0" w:firstLine="709"/>
        <w:jc w:val="both"/>
      </w:pPr>
      <w:r w:rsidRPr="00490447">
        <w:t xml:space="preserve">Совет </w:t>
      </w:r>
      <w:r>
        <w:t>Ассоциации</w:t>
      </w:r>
      <w:r w:rsidRPr="00490447">
        <w:t xml:space="preserve"> обязан рассмотреть поступившие предложения и принять решение</w:t>
      </w:r>
      <w:r>
        <w:t xml:space="preserve"> о включении их в повестку дня О</w:t>
      </w:r>
      <w:r w:rsidRPr="00490447">
        <w:t xml:space="preserve">бщего собрания или об отказе во включении в указанную повестку дня в течение пяти дней после их поступления в </w:t>
      </w:r>
      <w:r>
        <w:t>Ассоциацию</w:t>
      </w:r>
      <w:r w:rsidRPr="00490447">
        <w:t>. Вопрос, предложенный членами, под</w:t>
      </w:r>
      <w:r>
        <w:t>лежит включению в повестку дня О</w:t>
      </w:r>
      <w:r w:rsidRPr="00490447">
        <w:t xml:space="preserve">бщего собрания, равно как выдвинутые кандидаты подлежат включению в список кандидатур для голосования по выборам в </w:t>
      </w:r>
      <w:r>
        <w:t>С</w:t>
      </w:r>
      <w:r w:rsidRPr="00490447">
        <w:t xml:space="preserve">овет </w:t>
      </w:r>
      <w:r>
        <w:t>Ассоциации</w:t>
      </w:r>
      <w:r w:rsidRPr="00490447">
        <w:t>, за исключением случаев, если:</w:t>
      </w:r>
    </w:p>
    <w:p w14:paraId="3EE427BF" w14:textId="77777777" w:rsidR="00831331" w:rsidRPr="00490447" w:rsidRDefault="00831331" w:rsidP="002A165B">
      <w:pPr>
        <w:pStyle w:val="ad"/>
        <w:ind w:left="360"/>
        <w:jc w:val="both"/>
      </w:pPr>
      <w:r w:rsidRPr="00490447">
        <w:t>1) при внесении предложений не соблюдены сроки, установленные в настоящем пункте устава;</w:t>
      </w:r>
    </w:p>
    <w:p w14:paraId="51D59923" w14:textId="77777777" w:rsidR="00831331" w:rsidRPr="00490447" w:rsidRDefault="00831331" w:rsidP="002A165B">
      <w:pPr>
        <w:pStyle w:val="ad"/>
        <w:ind w:left="360"/>
      </w:pPr>
      <w:r w:rsidRPr="00490447">
        <w:t xml:space="preserve">2) предложение не соответствует требованиям, определенным в настоящем </w:t>
      </w:r>
      <w:r>
        <w:t>Уставе</w:t>
      </w:r>
      <w:r w:rsidRPr="00490447">
        <w:t>;</w:t>
      </w:r>
    </w:p>
    <w:p w14:paraId="0A60B55A" w14:textId="3A017792" w:rsidR="00831331" w:rsidRPr="00490447" w:rsidRDefault="00831331">
      <w:pPr>
        <w:pStyle w:val="ad"/>
        <w:ind w:left="360"/>
        <w:pPrChange w:id="60" w:author="User User" w:date="2016-10-25T14:10:00Z">
          <w:pPr>
            <w:pStyle w:val="ad"/>
            <w:ind w:left="360"/>
            <w:jc w:val="both"/>
          </w:pPr>
        </w:pPrChange>
      </w:pPr>
      <w:r w:rsidRPr="00490447">
        <w:t xml:space="preserve">3) вопрос, предложенный для внесения в повестку дня общего </w:t>
      </w:r>
      <w:proofErr w:type="gramStart"/>
      <w:r w:rsidRPr="00490447">
        <w:t xml:space="preserve">собрания, </w:t>
      </w:r>
      <w:r w:rsidR="00444C3C" w:rsidRPr="002F4D38">
        <w:t xml:space="preserve"> </w:t>
      </w:r>
      <w:r w:rsidRPr="00490447">
        <w:t>не</w:t>
      </w:r>
      <w:proofErr w:type="gramEnd"/>
      <w:r w:rsidRPr="00490447">
        <w:t xml:space="preserve"> </w:t>
      </w:r>
      <w:r w:rsidR="00444C3C" w:rsidRPr="002F4D38">
        <w:t>относится</w:t>
      </w:r>
      <w:r w:rsidRPr="00490447">
        <w:t xml:space="preserve"> к его компетенции</w:t>
      </w:r>
      <w:r w:rsidR="00444C3C" w:rsidRPr="002F4D38">
        <w:t xml:space="preserve">, к предмету и целям деятельности Ассоциации.  </w:t>
      </w:r>
    </w:p>
    <w:p w14:paraId="3B19E4CF" w14:textId="7E4FC2BC" w:rsidR="00831331" w:rsidRPr="00490447" w:rsidRDefault="00831331" w:rsidP="002A165B">
      <w:pPr>
        <w:ind w:firstLine="709"/>
        <w:jc w:val="both"/>
      </w:pPr>
      <w:r>
        <w:t xml:space="preserve">8.29. </w:t>
      </w:r>
      <w:r w:rsidRPr="00490447">
        <w:t xml:space="preserve">Мотивированное решение Совета </w:t>
      </w:r>
      <w:r>
        <w:t>Ассоциации</w:t>
      </w:r>
      <w:r w:rsidRPr="00490447">
        <w:t xml:space="preserve"> об отказе во включении предложенного вопроса в повестку дня </w:t>
      </w:r>
      <w:r>
        <w:t>О</w:t>
      </w:r>
      <w:r w:rsidRPr="00490447">
        <w:t xml:space="preserve">бщего собрания или кандидата в список кандидатур для голосования по выборам в Совет </w:t>
      </w:r>
      <w:r>
        <w:t>Ассоциации</w:t>
      </w:r>
      <w:r w:rsidRPr="00490447">
        <w:t xml:space="preserve"> направляется членам, внесшим вопрос или выдвинувшим кандидата, не позднее трех дней с даты его принятия.</w:t>
      </w:r>
    </w:p>
    <w:p w14:paraId="6B6BABFE" w14:textId="77777777" w:rsidR="00831331" w:rsidRPr="00490447" w:rsidRDefault="00831331" w:rsidP="002A165B">
      <w:pPr>
        <w:pStyle w:val="ad"/>
        <w:numPr>
          <w:ilvl w:val="1"/>
          <w:numId w:val="33"/>
        </w:numPr>
        <w:ind w:left="0" w:firstLine="709"/>
        <w:jc w:val="both"/>
      </w:pPr>
      <w:r w:rsidRPr="00490447">
        <w:t xml:space="preserve">Совет </w:t>
      </w:r>
      <w:r>
        <w:t>Ассоциации</w:t>
      </w:r>
      <w:r w:rsidRPr="00490447">
        <w:t xml:space="preserve"> не вправе вносить изменения в формулировки вопросов, предложенных для включения в повестку дня </w:t>
      </w:r>
      <w:r>
        <w:t>О</w:t>
      </w:r>
      <w:r w:rsidRPr="00490447">
        <w:t>бщего собрания, и формулировки решений по таким вопросам.</w:t>
      </w:r>
    </w:p>
    <w:p w14:paraId="1CB22477" w14:textId="77777777" w:rsidR="00831331" w:rsidRPr="00490447" w:rsidRDefault="00831331" w:rsidP="002A165B">
      <w:pPr>
        <w:pStyle w:val="ad"/>
        <w:numPr>
          <w:ilvl w:val="1"/>
          <w:numId w:val="33"/>
        </w:numPr>
        <w:ind w:left="0" w:firstLine="709"/>
        <w:jc w:val="both"/>
      </w:pPr>
      <w:r w:rsidRPr="00490447">
        <w:t xml:space="preserve">Помимо вопросов, предложенных для включения в повестку дня </w:t>
      </w:r>
      <w:r>
        <w:t>О</w:t>
      </w:r>
      <w:r w:rsidRPr="00490447">
        <w:t xml:space="preserve">бщего собрания членами, а также в случае отсутствия таких предложений, отсутствия или недостаточного </w:t>
      </w:r>
      <w:r w:rsidRPr="00490447">
        <w:lastRenderedPageBreak/>
        <w:t>количества кандидатов, предложенных члена</w:t>
      </w:r>
      <w:r>
        <w:t>ми, С</w:t>
      </w:r>
      <w:r w:rsidRPr="00490447">
        <w:t xml:space="preserve">овет </w:t>
      </w:r>
      <w:r>
        <w:t>Ассоциации</w:t>
      </w:r>
      <w:r w:rsidRPr="00490447">
        <w:t xml:space="preserve"> вправе включать в повестку дня общего собрания вопросы или кандидатов в список кандидатур по своему усмотрению.</w:t>
      </w:r>
    </w:p>
    <w:p w14:paraId="792DA000" w14:textId="77777777" w:rsidR="00831331" w:rsidRPr="00490447" w:rsidRDefault="00831331" w:rsidP="002A165B">
      <w:pPr>
        <w:pStyle w:val="ad"/>
        <w:numPr>
          <w:ilvl w:val="1"/>
          <w:numId w:val="33"/>
        </w:numPr>
        <w:ind w:left="0" w:firstLine="709"/>
        <w:jc w:val="both"/>
      </w:pPr>
      <w:r>
        <w:t xml:space="preserve"> Общее с</w:t>
      </w:r>
      <w:r w:rsidRPr="00490447">
        <w:t xml:space="preserve">обрание ведет и председательствует на его заседаниях Председатель Совета </w:t>
      </w:r>
      <w:r>
        <w:t>Ассоциации</w:t>
      </w:r>
      <w:r w:rsidRPr="00490447">
        <w:t>, если иное решение о председательствующем не приняло общее собрание. Председательствующий обеспечивает ведение документации общего собрания.</w:t>
      </w:r>
    </w:p>
    <w:p w14:paraId="666017BC" w14:textId="2ACB8990" w:rsidR="00831331" w:rsidRPr="00490447" w:rsidRDefault="00444C3C" w:rsidP="002A165B">
      <w:pPr>
        <w:pStyle w:val="ad"/>
        <w:numPr>
          <w:ilvl w:val="1"/>
          <w:numId w:val="33"/>
        </w:numPr>
        <w:ind w:left="0" w:firstLine="709"/>
        <w:jc w:val="both"/>
      </w:pPr>
      <w:r w:rsidRPr="00FA4BC6">
        <w:t>На общем собрании ведётся протокол, в котором содержатся принимаемые на общем собрании решения. Порядок оформления протокола должен соответствовать требованиям</w:t>
      </w:r>
      <w:r w:rsidR="00831331">
        <w:t xml:space="preserve"> Гражданского кодекса Российской Федерации</w:t>
      </w:r>
      <w:r w:rsidR="00831331" w:rsidRPr="00490447">
        <w:t>. Протоколы общих собраний подписываются председательствующим и секретарем собрания.</w:t>
      </w:r>
    </w:p>
    <w:p w14:paraId="0F7B6B54" w14:textId="31D7230C" w:rsidR="00831331" w:rsidRPr="00490447" w:rsidRDefault="00831331" w:rsidP="0023017F">
      <w:pPr>
        <w:pStyle w:val="ad"/>
        <w:numPr>
          <w:ilvl w:val="1"/>
          <w:numId w:val="33"/>
        </w:numPr>
        <w:ind w:left="0" w:firstLine="709"/>
        <w:jc w:val="both"/>
      </w:pPr>
      <w:r>
        <w:t xml:space="preserve"> </w:t>
      </w:r>
      <w:r w:rsidRPr="00490447">
        <w:t xml:space="preserve">Иные вопросы, связанные с организацией и </w:t>
      </w:r>
      <w:proofErr w:type="gramStart"/>
      <w:r w:rsidRPr="00490447">
        <w:t>проведением общего собрания</w:t>
      </w:r>
      <w:proofErr w:type="gramEnd"/>
      <w:r w:rsidRPr="00490447">
        <w:t xml:space="preserve"> </w:t>
      </w:r>
      <w:r>
        <w:t>могут</w:t>
      </w:r>
      <w:r w:rsidRPr="00490447">
        <w:t xml:space="preserve"> </w:t>
      </w:r>
      <w:r w:rsidR="00444C3C" w:rsidRPr="00FA4BC6">
        <w:t>быть</w:t>
      </w:r>
      <w:r w:rsidR="00444C3C">
        <w:t xml:space="preserve"> дополнительно</w:t>
      </w:r>
      <w:r w:rsidR="00444C3C" w:rsidRPr="00FA4BC6">
        <w:t xml:space="preserve"> определены</w:t>
      </w:r>
      <w:r w:rsidR="00444C3C">
        <w:t xml:space="preserve"> отдельным</w:t>
      </w:r>
      <w:r w:rsidRPr="00490447">
        <w:t xml:space="preserve"> регламентом, утвержд</w:t>
      </w:r>
      <w:r>
        <w:t xml:space="preserve">аемым </w:t>
      </w:r>
      <w:r w:rsidRPr="00490447">
        <w:t xml:space="preserve">решением Совета </w:t>
      </w:r>
      <w:r>
        <w:t>Ассоциации</w:t>
      </w:r>
      <w:r w:rsidRPr="00490447">
        <w:t>.</w:t>
      </w:r>
    </w:p>
    <w:p w14:paraId="0CD13BCD" w14:textId="1177CE88" w:rsidR="00831331" w:rsidRDefault="00831331" w:rsidP="0023017F">
      <w:pPr>
        <w:pStyle w:val="a8"/>
        <w:numPr>
          <w:ilvl w:val="1"/>
          <w:numId w:val="33"/>
        </w:numPr>
        <w:spacing w:before="0" w:beforeAutospacing="0" w:after="0" w:afterAutospacing="0"/>
        <w:ind w:left="0" w:firstLine="709"/>
        <w:jc w:val="both"/>
      </w:pPr>
      <w:r>
        <w:t xml:space="preserve"> </w:t>
      </w:r>
      <w:r w:rsidRPr="00677803">
        <w:t>Член Ассоциации вправе обжаловать в суд решение, принятое общим собранием с нарушением требований закона, иных нормативных правовых актов Российско</w:t>
      </w:r>
      <w:r>
        <w:t>й Федерации, устава Ассоциации.</w:t>
      </w:r>
    </w:p>
    <w:p w14:paraId="51EFE97C" w14:textId="77777777" w:rsidR="00831331" w:rsidRPr="004B641F" w:rsidRDefault="0083133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  <w:pPrChange w:id="61" w:author="User User" w:date="2016-10-25T14:10:00Z">
          <w:pPr>
            <w:widowControl w:val="0"/>
            <w:numPr>
              <w:numId w:val="33"/>
            </w:numPr>
            <w:shd w:val="clear" w:color="auto" w:fill="FFFFFF"/>
            <w:autoSpaceDE w:val="0"/>
            <w:autoSpaceDN w:val="0"/>
            <w:adjustRightInd w:val="0"/>
            <w:spacing w:line="276" w:lineRule="auto"/>
            <w:ind w:left="480" w:hanging="480"/>
            <w:jc w:val="center"/>
          </w:pPr>
        </w:pPrChange>
      </w:pPr>
      <w:r w:rsidRPr="004B641F">
        <w:rPr>
          <w:rStyle w:val="ac"/>
        </w:rPr>
        <w:t>ПОСТОЯННО ДЕЙСТВУЮЩИЙ КОЛЛЕГИАЛЬНЫЙ ОРГАН УПРАВЛЕНИЯ АССОЦИАЦИИ</w:t>
      </w:r>
      <w:r>
        <w:rPr>
          <w:rStyle w:val="ac"/>
        </w:rPr>
        <w:t xml:space="preserve"> (СОВЕТ АССОЦИАЦИИ)</w:t>
      </w:r>
    </w:p>
    <w:p w14:paraId="7BDD14DB" w14:textId="73E57D3C" w:rsidR="00831331" w:rsidRPr="00677803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>
        <w:t>9.</w:t>
      </w:r>
      <w:r w:rsidRPr="00677803">
        <w:t xml:space="preserve">1. </w:t>
      </w:r>
      <w:r w:rsidR="00444C3C" w:rsidRPr="00B11BF6">
        <w:t>Совет Ассоциации</w:t>
      </w:r>
      <w:r w:rsidR="00444C3C">
        <w:t xml:space="preserve"> - п</w:t>
      </w:r>
      <w:r w:rsidR="00444C3C" w:rsidRPr="00677803">
        <w:t>остоянно</w:t>
      </w:r>
      <w:r w:rsidRPr="00677803">
        <w:t xml:space="preserve"> действующий коллегиальный орган управления Ассоциации формируется</w:t>
      </w:r>
      <w:r>
        <w:t xml:space="preserve"> решением </w:t>
      </w:r>
      <w:r w:rsidR="00444C3C">
        <w:t>общего</w:t>
      </w:r>
      <w:r>
        <w:t xml:space="preserve"> собрания </w:t>
      </w:r>
      <w:r w:rsidR="00444C3C" w:rsidRPr="00677803">
        <w:t xml:space="preserve">из </w:t>
      </w:r>
      <w:r w:rsidR="00E64091" w:rsidRPr="00677803">
        <w:t>числа индивидуальных предпринимателей - членов Ассоциации и представителей юридических лиц - членов Ассоциации</w:t>
      </w:r>
      <w:r w:rsidRPr="00677803">
        <w:t>.</w:t>
      </w:r>
    </w:p>
    <w:p w14:paraId="6B761B74" w14:textId="67CB3153" w:rsidR="00831331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>
        <w:t>9.</w:t>
      </w:r>
      <w:r w:rsidRPr="00677803">
        <w:t>2. Совет Ассоциации</w:t>
      </w:r>
      <w:r>
        <w:t xml:space="preserve"> является постоянно действующим руководящим органом Ассоциации, осуществляющим права юридического лица от имени Ассоциации, а также функции контроля за единоличным исполнительным органом Ассоциации – директором Ассоциации</w:t>
      </w:r>
      <w:r w:rsidRPr="00067189">
        <w:t xml:space="preserve"> </w:t>
      </w:r>
      <w:r w:rsidRPr="00677803">
        <w:t xml:space="preserve">и выполняет иные функции, возложенные на него законом и </w:t>
      </w:r>
      <w:r>
        <w:t xml:space="preserve">настоящим Уставом, подотчетен </w:t>
      </w:r>
      <w:r w:rsidR="00444C3C">
        <w:t>общему</w:t>
      </w:r>
      <w:r w:rsidRPr="00677803">
        <w:t xml:space="preserve"> собранию</w:t>
      </w:r>
      <w:r>
        <w:t>.</w:t>
      </w:r>
    </w:p>
    <w:p w14:paraId="2D0821C2" w14:textId="5CA36B37" w:rsidR="00831331" w:rsidRPr="00677803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>
        <w:t>9.</w:t>
      </w:r>
      <w:r w:rsidRPr="00677803">
        <w:t xml:space="preserve">3. Совет Ассоциации вправе создавать подотчетные ему иные органы Ассоциации и передавать им осуществление отдельных полномочий, если создание таких органов предусмотрено уставом Ассоциации или решениями </w:t>
      </w:r>
      <w:r w:rsidR="00444C3C">
        <w:t>общего</w:t>
      </w:r>
      <w:r w:rsidRPr="00677803">
        <w:t xml:space="preserve"> собрания.</w:t>
      </w:r>
    </w:p>
    <w:p w14:paraId="2C03E99E" w14:textId="77777777" w:rsidR="00831331" w:rsidRPr="00677803" w:rsidRDefault="00831331" w:rsidP="0003160E">
      <w:pPr>
        <w:pStyle w:val="a8"/>
        <w:spacing w:before="0" w:beforeAutospacing="0" w:after="0" w:afterAutospacing="0"/>
        <w:ind w:firstLine="480"/>
        <w:jc w:val="both"/>
      </w:pPr>
      <w:r>
        <w:t>9.</w:t>
      </w:r>
      <w:r w:rsidRPr="00677803">
        <w:t xml:space="preserve">4. Срок полномочий Совета Ассоциации - </w:t>
      </w:r>
      <w:r w:rsidRPr="00187D19">
        <w:t>5 (Пять) лет</w:t>
      </w:r>
      <w:r w:rsidRPr="00677803">
        <w:t>.</w:t>
      </w:r>
    </w:p>
    <w:p w14:paraId="2D261995" w14:textId="7D8CE7D6" w:rsidR="00831331" w:rsidRPr="00677803" w:rsidRDefault="00831331" w:rsidP="0003160E">
      <w:pPr>
        <w:pStyle w:val="a8"/>
        <w:spacing w:before="0" w:beforeAutospacing="0" w:after="0" w:afterAutospacing="0"/>
        <w:ind w:firstLine="480"/>
        <w:jc w:val="both"/>
      </w:pPr>
      <w:r>
        <w:t>9.</w:t>
      </w:r>
      <w:r w:rsidRPr="00677803">
        <w:t xml:space="preserve">5. Количественный состав Совета Ассоциации </w:t>
      </w:r>
      <w:r w:rsidR="00444C3C">
        <w:t>-</w:t>
      </w:r>
      <w:r w:rsidRPr="00677803">
        <w:t xml:space="preserve"> </w:t>
      </w:r>
      <w:r w:rsidRPr="00187D19">
        <w:t>3 (Три) члена</w:t>
      </w:r>
      <w:r w:rsidR="00444C3C">
        <w:rPr>
          <w:b/>
          <w:bCs/>
          <w:i/>
          <w:iCs/>
        </w:rPr>
        <w:t xml:space="preserve">, </w:t>
      </w:r>
      <w:r w:rsidR="00444C3C" w:rsidRPr="00B11BF6">
        <w:t>(Председатель Совета Ассоциации, и два члена Совета Ассоциации).</w:t>
      </w:r>
    </w:p>
    <w:p w14:paraId="29B03209" w14:textId="6E57A298" w:rsidR="00831331" w:rsidRPr="00677803" w:rsidRDefault="00831331" w:rsidP="0003160E">
      <w:pPr>
        <w:pStyle w:val="a8"/>
        <w:spacing w:before="0" w:beforeAutospacing="0" w:after="0" w:afterAutospacing="0"/>
        <w:ind w:firstLine="480"/>
        <w:jc w:val="both"/>
      </w:pPr>
      <w:r>
        <w:t>9.</w:t>
      </w:r>
      <w:r w:rsidRPr="00677803">
        <w:t xml:space="preserve">6. Лица, </w:t>
      </w:r>
      <w:r w:rsidR="00444C3C">
        <w:t>входящие</w:t>
      </w:r>
      <w:r w:rsidRPr="00677803">
        <w:t xml:space="preserve"> в состав Совета Ассоциации, могут </w:t>
      </w:r>
      <w:r w:rsidR="00444C3C">
        <w:t>быть избраны членами Совета Ассоциации</w:t>
      </w:r>
      <w:r w:rsidRPr="00677803">
        <w:t xml:space="preserve"> неограниченное </w:t>
      </w:r>
      <w:r w:rsidR="00444C3C">
        <w:t>количество</w:t>
      </w:r>
      <w:r w:rsidRPr="00677803">
        <w:t xml:space="preserve"> раз.</w:t>
      </w:r>
    </w:p>
    <w:p w14:paraId="677C52FE" w14:textId="1142884F" w:rsidR="00831331" w:rsidRPr="00677803" w:rsidRDefault="00831331" w:rsidP="0003160E">
      <w:pPr>
        <w:pStyle w:val="ad"/>
        <w:widowControl w:val="0"/>
        <w:tabs>
          <w:tab w:val="left" w:pos="-720"/>
        </w:tabs>
        <w:ind w:left="0" w:firstLine="480"/>
        <w:jc w:val="both"/>
      </w:pPr>
      <w:r w:rsidRPr="00677803">
        <w:t xml:space="preserve">Если по каким-либо причинам выборы Совета Ассоциации на общем собрании не состоялись, то полномочия Совета Ассоциации </w:t>
      </w:r>
      <w:r>
        <w:t xml:space="preserve">не </w:t>
      </w:r>
      <w:r w:rsidRPr="00677803">
        <w:t>прекращаются</w:t>
      </w:r>
      <w:r>
        <w:t>. Совет Ассоциации осуществляет свои полномочия до избрания нового состава Совета Ассоциации.</w:t>
      </w:r>
    </w:p>
    <w:p w14:paraId="2788BE4E" w14:textId="38FD5FFD" w:rsidR="00831331" w:rsidRPr="00677803" w:rsidRDefault="00831331" w:rsidP="0003160E">
      <w:pPr>
        <w:pStyle w:val="a8"/>
        <w:spacing w:before="0" w:beforeAutospacing="0" w:after="0" w:afterAutospacing="0"/>
        <w:ind w:firstLine="480"/>
        <w:jc w:val="both"/>
      </w:pPr>
      <w:r>
        <w:t>9.7</w:t>
      </w:r>
      <w:r w:rsidRPr="00677803">
        <w:t xml:space="preserve">. К компетенции Совета Ассоциации </w:t>
      </w:r>
      <w:r w:rsidR="00444C3C" w:rsidRPr="00B0676F">
        <w:t>относится решение следующих вопросов</w:t>
      </w:r>
      <w:r w:rsidRPr="00677803">
        <w:t>:</w:t>
      </w:r>
    </w:p>
    <w:p w14:paraId="552EA1C6" w14:textId="39863A57" w:rsidR="00831331" w:rsidRPr="00677803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>
        <w:t>9.7.</w:t>
      </w:r>
      <w:r w:rsidRPr="00677803">
        <w:t>1</w:t>
      </w:r>
      <w:r>
        <w:t>.</w:t>
      </w:r>
      <w:r w:rsidRPr="00677803">
        <w:t xml:space="preserve"> </w:t>
      </w:r>
      <w:r w:rsidR="00444C3C">
        <w:t xml:space="preserve"> </w:t>
      </w:r>
      <w:r w:rsidRPr="00677803">
        <w:t xml:space="preserve"> утверждение положений о </w:t>
      </w:r>
      <w:r w:rsidR="00444C3C">
        <w:t>специализированных органах</w:t>
      </w:r>
      <w:r w:rsidR="00187D19">
        <w:t>,</w:t>
      </w:r>
      <w:r w:rsidR="00444C3C">
        <w:t xml:space="preserve"> их</w:t>
      </w:r>
      <w:r w:rsidR="00444C3C" w:rsidRPr="00C459FD">
        <w:t xml:space="preserve"> состав</w:t>
      </w:r>
      <w:r w:rsidR="00444C3C">
        <w:t>а</w:t>
      </w:r>
      <w:r w:rsidR="00444C3C" w:rsidRPr="00C459FD">
        <w:t xml:space="preserve">, </w:t>
      </w:r>
      <w:r w:rsidRPr="00677803">
        <w:t xml:space="preserve">назначение </w:t>
      </w:r>
      <w:r w:rsidR="00444C3C" w:rsidRPr="00C459FD">
        <w:t>их руководителей.</w:t>
      </w:r>
    </w:p>
    <w:p w14:paraId="790103BD" w14:textId="103AB7B3" w:rsidR="00831331" w:rsidRPr="00677803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>
        <w:t>9.7.2.</w:t>
      </w:r>
      <w:r w:rsidRPr="00677803">
        <w:t xml:space="preserve"> представление общему собранию кандидата либо кандидатов для назначения на должность Директора Ассоциации;</w:t>
      </w:r>
    </w:p>
    <w:p w14:paraId="36F96F8F" w14:textId="2F5A8ADC" w:rsidR="00831331" w:rsidRPr="00677803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>
        <w:t>9.7.</w:t>
      </w:r>
      <w:r w:rsidRPr="00677803">
        <w:t>3</w:t>
      </w:r>
      <w:r>
        <w:t>.</w:t>
      </w:r>
      <w:r w:rsidRPr="00677803">
        <w:t xml:space="preserve"> утверждение перечня лиц, кандидатуры которых могут предлагаться в качестве третейских судей для их выбора участниками споров, рассматриваемых по их заявлениям в третейском суде, образованном Ассоциацией;</w:t>
      </w:r>
    </w:p>
    <w:p w14:paraId="1A398B35" w14:textId="64FE416F" w:rsidR="00831331" w:rsidRPr="00677803" w:rsidRDefault="00831331" w:rsidP="0003160E">
      <w:pPr>
        <w:pStyle w:val="ad"/>
        <w:autoSpaceDE w:val="0"/>
        <w:autoSpaceDN w:val="0"/>
        <w:adjustRightInd w:val="0"/>
        <w:ind w:left="0" w:firstLine="480"/>
        <w:jc w:val="both"/>
      </w:pPr>
      <w:r w:rsidRPr="0060105C">
        <w:t>9.7.</w:t>
      </w:r>
      <w:r w:rsidR="00444C3C">
        <w:t>4</w:t>
      </w:r>
      <w:r w:rsidRPr="0060105C">
        <w:t xml:space="preserve">. принятие решения о вступлении в члены Ассоциации или об исключении из членов Ассоциации по основаниям, предусмотренным внутренними документами и Уставом Ассоциации, за исключением </w:t>
      </w:r>
      <w:r w:rsidRPr="0060105C">
        <w:rPr>
          <w:color w:val="000000"/>
        </w:rPr>
        <w:t>принятие решения об исключении из членов Ассоциации в соответствии с п. 5.3.2 настоящего Устава</w:t>
      </w:r>
      <w:r w:rsidRPr="0060105C">
        <w:t>;</w:t>
      </w:r>
    </w:p>
    <w:p w14:paraId="2C9E23F5" w14:textId="569F7FBD" w:rsidR="00831331" w:rsidRPr="00677803" w:rsidRDefault="00831331" w:rsidP="0003160E">
      <w:pPr>
        <w:pStyle w:val="a8"/>
        <w:spacing w:before="0" w:beforeAutospacing="0" w:after="0" w:afterAutospacing="0"/>
        <w:ind w:firstLine="480"/>
        <w:jc w:val="both"/>
      </w:pPr>
      <w:r>
        <w:t>9.7.</w:t>
      </w:r>
      <w:r w:rsidR="00444C3C">
        <w:t xml:space="preserve">5. </w:t>
      </w:r>
      <w:r w:rsidR="00444C3C" w:rsidRPr="006F348D">
        <w:t>организация подготовки</w:t>
      </w:r>
      <w:r w:rsidRPr="00677803">
        <w:t xml:space="preserve"> и </w:t>
      </w:r>
      <w:r w:rsidR="00444C3C" w:rsidRPr="006F348D">
        <w:t>проведения</w:t>
      </w:r>
      <w:r w:rsidRPr="00187D19">
        <w:rPr>
          <w:i/>
        </w:rPr>
        <w:t xml:space="preserve"> </w:t>
      </w:r>
      <w:r w:rsidRPr="00677803">
        <w:t xml:space="preserve">годового общего собрания и </w:t>
      </w:r>
      <w:r w:rsidR="00444C3C">
        <w:t>внеочередных</w:t>
      </w:r>
      <w:r w:rsidR="00444C3C" w:rsidRPr="00677803">
        <w:t xml:space="preserve"> об</w:t>
      </w:r>
      <w:r w:rsidR="00444C3C">
        <w:t>щих собраний</w:t>
      </w:r>
      <w:r w:rsidRPr="00677803">
        <w:t>;</w:t>
      </w:r>
    </w:p>
    <w:p w14:paraId="49D62E38" w14:textId="1D670413" w:rsidR="00831331" w:rsidRPr="00677803" w:rsidRDefault="00831331" w:rsidP="0003160E">
      <w:pPr>
        <w:pStyle w:val="a8"/>
        <w:spacing w:before="0" w:beforeAutospacing="0" w:after="0" w:afterAutospacing="0"/>
        <w:ind w:firstLine="480"/>
        <w:jc w:val="both"/>
      </w:pPr>
      <w:r>
        <w:lastRenderedPageBreak/>
        <w:t>9.7.</w:t>
      </w:r>
      <w:r w:rsidR="00444C3C">
        <w:t>6</w:t>
      </w:r>
      <w:r>
        <w:t>.</w:t>
      </w:r>
      <w:r w:rsidRPr="00677803">
        <w:t xml:space="preserve"> контроль за деятельностью Директора Ассоциации</w:t>
      </w:r>
      <w:r w:rsidR="00444C3C">
        <w:t>, предъявление к нему требований о представлении отчёта о деятельности</w:t>
      </w:r>
      <w:r w:rsidRPr="00677803">
        <w:t>;</w:t>
      </w:r>
    </w:p>
    <w:p w14:paraId="38B7E75F" w14:textId="1F08AB89" w:rsidR="00831331" w:rsidRPr="00187D19" w:rsidRDefault="00444C3C" w:rsidP="0060105C">
      <w:pPr>
        <w:pStyle w:val="ad"/>
        <w:autoSpaceDE w:val="0"/>
        <w:autoSpaceDN w:val="0"/>
        <w:adjustRightInd w:val="0"/>
        <w:ind w:left="0" w:firstLine="426"/>
        <w:jc w:val="both"/>
        <w:rPr>
          <w:i/>
          <w:u w:val="single"/>
        </w:rPr>
      </w:pPr>
      <w:r>
        <w:t xml:space="preserve"> </w:t>
      </w:r>
      <w:r w:rsidR="00831331" w:rsidRPr="0060105C">
        <w:t>9.7.</w:t>
      </w:r>
      <w:r>
        <w:t>7</w:t>
      </w:r>
      <w:r w:rsidRPr="0060105C">
        <w:t xml:space="preserve">. </w:t>
      </w:r>
      <w:r w:rsidRPr="006F348D">
        <w:t>принятие решений</w:t>
      </w:r>
      <w:r w:rsidR="00831331" w:rsidRPr="0060105C">
        <w:t xml:space="preserve"> о внесении членами Ассоциации </w:t>
      </w:r>
      <w:r w:rsidRPr="006F348D">
        <w:t xml:space="preserve">дополнительных </w:t>
      </w:r>
      <w:r w:rsidR="00831331" w:rsidRPr="0060105C">
        <w:t>целевых взносов</w:t>
      </w:r>
      <w:r w:rsidRPr="006F348D">
        <w:t xml:space="preserve"> в связи с возникновением в Ассоциации незапланированных ежегодной сметой затрат (расходов).</w:t>
      </w:r>
      <w:r w:rsidR="00831331" w:rsidRPr="0060105C">
        <w:t xml:space="preserve"> В этом случае решение Совета Ассоциации должно содержать сведения о размере целевого взноса, сроках его уплаты и целевом назначении взносов. По результатам сбора целевых взносов и их расходования директор Ассоциации обязан представить Совету Ассоциации финансовый отчет.</w:t>
      </w:r>
      <w:r>
        <w:t xml:space="preserve">  </w:t>
      </w:r>
    </w:p>
    <w:p w14:paraId="1E923D7A" w14:textId="23511264" w:rsidR="00831331" w:rsidRPr="00677803" w:rsidRDefault="00444C3C" w:rsidP="0060105C">
      <w:pPr>
        <w:pStyle w:val="a8"/>
        <w:spacing w:before="0" w:beforeAutospacing="0" w:after="0" w:afterAutospacing="0"/>
        <w:ind w:firstLine="480"/>
        <w:jc w:val="both"/>
      </w:pPr>
      <w:r>
        <w:t>9.7.8</w:t>
      </w:r>
      <w:r w:rsidRPr="00BB2FE7">
        <w:t>.</w:t>
      </w:r>
      <w:r w:rsidR="00831331" w:rsidRPr="00BB2FE7">
        <w:t xml:space="preserve"> Совет Ассоциации решает вопросы, относящиеся к его компетенции, на своих заседаниях. Заседания Совета проводятся </w:t>
      </w:r>
      <w:r w:rsidRPr="00C831A9">
        <w:t>Председателем Совета по мере</w:t>
      </w:r>
      <w:r w:rsidR="00831331" w:rsidRPr="00BB2FE7">
        <w:t xml:space="preserve"> необходимости, но не реже одного раза в три месяца. Совет Ассоциации правомочен принимать решения, если на заседании Совета пр</w:t>
      </w:r>
      <w:r w:rsidR="00831331" w:rsidRPr="00677803">
        <w:t xml:space="preserve">исутствуют члены Совета, которые составляют </w:t>
      </w:r>
      <w:r w:rsidR="00831331" w:rsidRPr="0060105C">
        <w:t>более пятидесяти процентов</w:t>
      </w:r>
      <w:r w:rsidR="00831331" w:rsidRPr="00677803">
        <w:t xml:space="preserve"> от общего числа членов Совета</w:t>
      </w:r>
      <w:r w:rsidR="00831331">
        <w:t>.</w:t>
      </w:r>
    </w:p>
    <w:p w14:paraId="6B4D25D8" w14:textId="77777777" w:rsidR="00831331" w:rsidRPr="00677803" w:rsidRDefault="00831331" w:rsidP="0060105C">
      <w:pPr>
        <w:pStyle w:val="a8"/>
        <w:spacing w:before="0" w:beforeAutospacing="0" w:after="0" w:afterAutospacing="0"/>
        <w:ind w:firstLine="480"/>
        <w:jc w:val="both"/>
      </w:pPr>
      <w:r w:rsidRPr="00677803">
        <w:t xml:space="preserve">В случае, когда количество членов Совета Ассоциации становится менее количества, составляющего указанный кворум, Совет Ассоциации обязан принять решение о проведении внеочередного общего собрания членов Ассоциации для избрания нового состава Совета Ассоциации. </w:t>
      </w:r>
    </w:p>
    <w:p w14:paraId="09B1CCFA" w14:textId="77777777" w:rsidR="00831331" w:rsidRPr="00677803" w:rsidRDefault="00831331" w:rsidP="0060105C">
      <w:pPr>
        <w:pStyle w:val="a8"/>
        <w:spacing w:before="0" w:beforeAutospacing="0" w:after="0" w:afterAutospacing="0"/>
        <w:ind w:firstLine="480"/>
        <w:jc w:val="both"/>
      </w:pPr>
      <w:r w:rsidRPr="0060105C">
        <w:t xml:space="preserve">Решения на заседании Совета </w:t>
      </w:r>
      <w:r w:rsidRPr="00677803">
        <w:t>Ассоциации</w:t>
      </w:r>
      <w:r w:rsidRPr="0060105C">
        <w:t xml:space="preserve"> принимаются большинством голосов членов Совета </w:t>
      </w:r>
      <w:r w:rsidRPr="00677803">
        <w:t>Ассоциации.</w:t>
      </w:r>
    </w:p>
    <w:p w14:paraId="05114FE4" w14:textId="77777777" w:rsidR="00831331" w:rsidRPr="00187D19" w:rsidRDefault="00831331">
      <w:pPr>
        <w:pStyle w:val="ad"/>
        <w:autoSpaceDE w:val="0"/>
        <w:autoSpaceDN w:val="0"/>
        <w:adjustRightInd w:val="0"/>
        <w:ind w:left="0" w:firstLine="480"/>
        <w:pPrChange w:id="62" w:author="User User" w:date="2016-10-25T14:10:00Z">
          <w:pPr>
            <w:pStyle w:val="ad"/>
            <w:autoSpaceDE w:val="0"/>
            <w:autoSpaceDN w:val="0"/>
            <w:adjustRightInd w:val="0"/>
            <w:ind w:left="0" w:firstLine="480"/>
            <w:jc w:val="both"/>
          </w:pPr>
        </w:pPrChange>
      </w:pPr>
      <w:r w:rsidRPr="00187D19">
        <w:t>Передача права голоса членом Совета Ассоциации иному лицу, в том числе другому члену Совета Ассоциации, не допускается.</w:t>
      </w:r>
    </w:p>
    <w:p w14:paraId="2333CC8D" w14:textId="19E5E38D" w:rsidR="00831331" w:rsidRPr="00187D19" w:rsidRDefault="00831331">
      <w:pPr>
        <w:pStyle w:val="a8"/>
        <w:spacing w:before="0" w:beforeAutospacing="0" w:after="0" w:afterAutospacing="0"/>
        <w:ind w:firstLine="480"/>
        <w:jc w:val="both"/>
        <w:rPr>
          <w:i/>
          <w:u w:val="single"/>
        </w:rPr>
        <w:pPrChange w:id="63" w:author="User User" w:date="2016-10-25T14:10:00Z">
          <w:pPr>
            <w:pStyle w:val="ad"/>
            <w:autoSpaceDE w:val="0"/>
            <w:autoSpaceDN w:val="0"/>
            <w:adjustRightInd w:val="0"/>
            <w:ind w:left="0" w:firstLine="480"/>
            <w:jc w:val="both"/>
          </w:pPr>
        </w:pPrChange>
      </w:pPr>
      <w:r w:rsidRPr="00677803">
        <w:t xml:space="preserve">При решении вопросов на заседании Совета Ассоциации каждый член Совета Ассоциации обладает одним голосом. </w:t>
      </w:r>
      <w:r w:rsidRPr="008E0033">
        <w:t>Решения, принятые Советом, оформляются в виде протоколов заседаний Совета Ассоциации. Протоколы заседаний Совета Ассоциации подписываются председательствующим на заседании и секретарем заседания Совета Ассоциации.</w:t>
      </w:r>
      <w:r w:rsidR="00444C3C">
        <w:t xml:space="preserve">          </w:t>
      </w:r>
    </w:p>
    <w:p w14:paraId="16A2F5FB" w14:textId="56B73B95" w:rsidR="00831331" w:rsidRPr="00677803" w:rsidRDefault="00831331" w:rsidP="0060105C">
      <w:pPr>
        <w:pStyle w:val="ad"/>
        <w:numPr>
          <w:ilvl w:val="0"/>
          <w:numId w:val="33"/>
        </w:numPr>
        <w:autoSpaceDE w:val="0"/>
        <w:autoSpaceDN w:val="0"/>
        <w:adjustRightInd w:val="0"/>
        <w:ind w:left="0" w:firstLine="426"/>
        <w:jc w:val="both"/>
      </w:pPr>
      <w:r w:rsidRPr="00677803">
        <w:t>Председатель Совета Ассоциации организует работу Совета, созывает заседания Совета Ассоциации и председательствует на них, организует на заседаниях ведение протокола, председательствует на общем собрании</w:t>
      </w:r>
      <w:r w:rsidR="00444C3C">
        <w:t>. Председатель Совета Ассоциации избирается общим собранием из числа членов Совета Ассоциации на срок полномочий – 2 (Два) года</w:t>
      </w:r>
      <w:r w:rsidRPr="00677803">
        <w:t>.</w:t>
      </w:r>
    </w:p>
    <w:p w14:paraId="04C34D64" w14:textId="77777777" w:rsidR="00831331" w:rsidRPr="00677803" w:rsidRDefault="00831331" w:rsidP="0060105C">
      <w:pPr>
        <w:pStyle w:val="ad"/>
        <w:numPr>
          <w:ilvl w:val="0"/>
          <w:numId w:val="33"/>
        </w:numPr>
        <w:autoSpaceDE w:val="0"/>
        <w:autoSpaceDN w:val="0"/>
        <w:adjustRightInd w:val="0"/>
        <w:ind w:left="0" w:firstLine="426"/>
        <w:jc w:val="both"/>
      </w:pPr>
      <w:r w:rsidRPr="00677803">
        <w:t>В случае отсутствия Председателя Совета Ассоциации его функции осуществляет один из членов Совета Ассоциации по решению Совета Ассоциации.</w:t>
      </w:r>
    </w:p>
    <w:p w14:paraId="537CB970" w14:textId="77777777" w:rsidR="00831331" w:rsidRDefault="00831331" w:rsidP="0060105C">
      <w:pPr>
        <w:pStyle w:val="ad"/>
        <w:numPr>
          <w:ilvl w:val="0"/>
          <w:numId w:val="33"/>
        </w:numPr>
        <w:autoSpaceDE w:val="0"/>
        <w:autoSpaceDN w:val="0"/>
        <w:adjustRightInd w:val="0"/>
        <w:ind w:left="0" w:firstLine="426"/>
        <w:jc w:val="both"/>
      </w:pPr>
      <w:r w:rsidRPr="00677803">
        <w:t>Члены Совета Ассоциации имеют право получать информацию о деятельности Ассоциации и знакомиться с ее бухгалтерской и иной документацией, требовать возмещения причиненных Ассоциацией убытков, оспаривать совершенные Ассоциацией сделки по основаниям, предусмотренным статьей 174 Гражданского кодекса, и требовать применения последствий их недействительности, а также требовать применения последствий недействительности ничтожных сделок Ассоциации в порядке, установленном пунктом 2 статьи 65.2 Гражданского кодекса.</w:t>
      </w:r>
    </w:p>
    <w:p w14:paraId="72E2DBCB" w14:textId="77777777" w:rsidR="00831331" w:rsidRPr="004B641F" w:rsidRDefault="00831331" w:rsidP="0060105C">
      <w:pPr>
        <w:pStyle w:val="ad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jc w:val="both"/>
      </w:pPr>
      <w:r w:rsidRPr="00677803">
        <w:t>Член Ассоциации вправе обжаловать в суд решение, принятое Советом Ассоциации с нарушением требований законодательства Российской Федерации, устава Ассоциации или утвержденных общим собранием членов Ассоциации внутренних документов Ассоциации.</w:t>
      </w:r>
    </w:p>
    <w:p w14:paraId="04170059" w14:textId="77777777" w:rsidR="00831331" w:rsidRPr="0060105C" w:rsidRDefault="00831331" w:rsidP="00C04292">
      <w:pPr>
        <w:pStyle w:val="ad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60105C">
        <w:rPr>
          <w:b/>
          <w:bCs/>
        </w:rPr>
        <w:t>ИСПОЛНИТЕЛЬНЫЙ ОРГАН АССОЦИАЦИИ</w:t>
      </w:r>
    </w:p>
    <w:p w14:paraId="017504B7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10.1. Руководство текущей деятельностью Ассоциации осуществляют единоличный исполнительный орган (Директор) Ассоциации. Директор Ассоциации подконтролен Совету Ассоциации и подотчетен Общему собранию членов Ассоциации.</w:t>
      </w:r>
    </w:p>
    <w:p w14:paraId="0142A4AB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 xml:space="preserve">10.2. К компетенции Директора Ассоциации относятся все вопросы руководства текущей деятельностью Ассоциации, за исключением вопросов, отнесенных к исключительной компетенции Общего собрания членов Ассоциации и компетенции Совета Ассоциации. Директор Ассоциации организует выполнение решений Общего собрания членов Ассоциации и </w:t>
      </w:r>
      <w:r>
        <w:lastRenderedPageBreak/>
        <w:t>Совета Ассоциации.</w:t>
      </w:r>
    </w:p>
    <w:p w14:paraId="74B3F2D6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10.3. Директор Ассоциации без доверенности действует от имени Ассоциации, в том числе представляет ее интересы, совершает сделки от имени Ассоциации, утверждает штатное расписание, издает приказы и дает указания, обязательные для исполнения всеми наемными работниками Ассоциации, осуществляет прием на работу наемных работников с учетом сметы доходов и расходов Ассоциации, утвержденной Общим собранием членов Ассоциации.</w:t>
      </w:r>
    </w:p>
    <w:p w14:paraId="3677E25B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10.4. Избрание или назначение Директора Ассоциации и досрочное прекращение его полномочий осуществляются на основании решения Общего собрания членов Ассоциации. Лицо, осуществляющее функции единоличного исполнительного органа Ассоциации, не вправе являться членом органов управления членов Ассоциации, их дочерних и зависимых обществ, являться работником, состоящим в штате указанных организаций.</w:t>
      </w:r>
    </w:p>
    <w:p w14:paraId="303389DD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10.5. Директор Ассоциации осуществляет свою деятельность в соответствии с уставом Ассоциации, решениями Общего собрания членов Ассоциации и Совета Ассоциации.</w:t>
      </w:r>
    </w:p>
    <w:p w14:paraId="443C9DBB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10.6. Договор Ассоциации с Директором Ассоциации от имени Ассоциации подписывается Председателем Совета Ассоциации. Права и обязанности Директора Ассоциации, указанные в договоре, не могут противоречить уставу Ассоциации, решениям Общего собрания членов Ассоциации и Совета Ассоциации.</w:t>
      </w:r>
    </w:p>
    <w:p w14:paraId="647BDC7C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 xml:space="preserve">10.7. Срок полномочий Директора Ассоциации - </w:t>
      </w:r>
      <w:r w:rsidRPr="00DD40D2">
        <w:rPr>
          <w:b/>
          <w:bCs/>
        </w:rPr>
        <w:t>5 (Пять) лет.</w:t>
      </w:r>
    </w:p>
    <w:p w14:paraId="7EC65ACF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10.8. Директор Ассоциации не может быть Председателем Совета Ассоциации.</w:t>
      </w:r>
    </w:p>
    <w:p w14:paraId="1A96A845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 Компетенция Директора Ассоциации:</w:t>
      </w:r>
    </w:p>
    <w:p w14:paraId="20C2164A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10.9.1. обеспечение страхование имущества Ассоциации;</w:t>
      </w:r>
    </w:p>
    <w:p w14:paraId="50DDE9B3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10.9.2. непосредственно обеспечение выполнения решений Общего собрания членов Ассоциации и Совета Ассоциации;</w:t>
      </w:r>
    </w:p>
    <w:p w14:paraId="6C5B698B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10.9.3. разработка сметы доходов и расходов Ассоциации и подготовка отчета об ее исполнении;</w:t>
      </w:r>
    </w:p>
    <w:p w14:paraId="09ECDA75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10.9.4. действие без доверенности от имени Ассоциации, представление ее интересов во всех учреждениях, предприятиях и организациях;</w:t>
      </w:r>
    </w:p>
    <w:p w14:paraId="5E856FC7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10.9.5. распоряжение имуществом Ассоциации;</w:t>
      </w:r>
    </w:p>
    <w:p w14:paraId="401E04C0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10.9.6. открытие в банках расчетных и иных счетов Ассоциации;</w:t>
      </w:r>
    </w:p>
    <w:p w14:paraId="5AA92353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10.9.7. в соответствии с законодательством прием на работу и увольнение с работы наемных работников Ассоциации;</w:t>
      </w:r>
    </w:p>
    <w:p w14:paraId="25BCFE5F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 xml:space="preserve">10.9.8. утверждение штатного расписания, установление должностных окладов, должностных инструкций наемных работников Ассоциации, положения об оплате труда и </w:t>
      </w:r>
      <w:proofErr w:type="gramStart"/>
      <w:r>
        <w:t>иных положений</w:t>
      </w:r>
      <w:proofErr w:type="gramEnd"/>
      <w:r>
        <w:t xml:space="preserve"> и документов, регламентирующих условия труда наемных работников Ассоциации;</w:t>
      </w:r>
    </w:p>
    <w:p w14:paraId="5E774678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10.9.9. применение мер поощрения, наложение взысканий на наемных работников Ассоциации;</w:t>
      </w:r>
    </w:p>
    <w:p w14:paraId="20D76022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10.9.10. издание приказов и доведение до сведения наемных работников Ассоциации указаний, обязательных для исполнения всеми наемными работниками Ассоциации;</w:t>
      </w:r>
    </w:p>
    <w:p w14:paraId="018FB978" w14:textId="77777777" w:rsidR="00831331" w:rsidRDefault="00831331" w:rsidP="00960FF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>10.9.11. утверждение перечня сведений, содержащих коммерческую тайну;</w:t>
      </w:r>
    </w:p>
    <w:p w14:paraId="01CADE27" w14:textId="77777777" w:rsidR="00831331" w:rsidRPr="00F34AA9" w:rsidRDefault="00831331" w:rsidP="00960FFE">
      <w:pPr>
        <w:pStyle w:val="2"/>
        <w:spacing w:after="0" w:line="240" w:lineRule="auto"/>
        <w:ind w:left="0" w:firstLine="0"/>
      </w:pPr>
      <w:r w:rsidRPr="00F34AA9">
        <w:t>10</w:t>
      </w:r>
      <w:r>
        <w:t xml:space="preserve">.9.12. организация деятельности Ассоциации и </w:t>
      </w:r>
      <w:r w:rsidRPr="00F34AA9">
        <w:t>несе</w:t>
      </w:r>
      <w:r>
        <w:t>ние</w:t>
      </w:r>
      <w:r w:rsidRPr="00F34AA9">
        <w:t xml:space="preserve"> ответственность за </w:t>
      </w:r>
      <w:r>
        <w:t>неё перед О</w:t>
      </w:r>
      <w:r w:rsidRPr="00F34AA9">
        <w:t xml:space="preserve">бщим собранием членов </w:t>
      </w:r>
      <w:r>
        <w:t>Ассоциации</w:t>
      </w:r>
      <w:r w:rsidRPr="00F34AA9">
        <w:t xml:space="preserve"> и </w:t>
      </w:r>
      <w:r>
        <w:t>С</w:t>
      </w:r>
      <w:r w:rsidRPr="00F34AA9">
        <w:t xml:space="preserve">оветом </w:t>
      </w:r>
      <w:r>
        <w:t>Ассоциации</w:t>
      </w:r>
      <w:r w:rsidRPr="00F34AA9">
        <w:t>;</w:t>
      </w:r>
    </w:p>
    <w:p w14:paraId="5EB9426D" w14:textId="77777777" w:rsidR="00831331" w:rsidRDefault="00831331" w:rsidP="00960FFE">
      <w:pPr>
        <w:pStyle w:val="2"/>
        <w:spacing w:after="0" w:line="240" w:lineRule="auto"/>
        <w:ind w:left="0" w:firstLine="0"/>
      </w:pPr>
      <w:r>
        <w:t>10.9.13.</w:t>
      </w:r>
      <w:r w:rsidRPr="00F34AA9">
        <w:t xml:space="preserve"> организ</w:t>
      </w:r>
      <w:r>
        <w:t>ация</w:t>
      </w:r>
      <w:r w:rsidRPr="00F34AA9">
        <w:t xml:space="preserve"> учет</w:t>
      </w:r>
      <w:r>
        <w:t>а</w:t>
      </w:r>
      <w:r w:rsidRPr="00F34AA9">
        <w:t xml:space="preserve"> и отчетност</w:t>
      </w:r>
      <w:r>
        <w:t>и</w:t>
      </w:r>
      <w:r w:rsidRPr="00F34AA9">
        <w:t xml:space="preserve"> </w:t>
      </w:r>
      <w:r>
        <w:t xml:space="preserve">Ассоциации и </w:t>
      </w:r>
      <w:r w:rsidRPr="00F34AA9">
        <w:t>несе</w:t>
      </w:r>
      <w:r>
        <w:t>ние</w:t>
      </w:r>
      <w:r w:rsidRPr="00F34AA9">
        <w:t xml:space="preserve"> ответственност</w:t>
      </w:r>
      <w:r>
        <w:t>и</w:t>
      </w:r>
      <w:r w:rsidRPr="00F34AA9">
        <w:t xml:space="preserve"> за ее достоверность;</w:t>
      </w:r>
      <w:r w:rsidRPr="00354982">
        <w:t xml:space="preserve"> </w:t>
      </w:r>
    </w:p>
    <w:p w14:paraId="04364726" w14:textId="77777777" w:rsidR="00831331" w:rsidRPr="00677803" w:rsidRDefault="00831331" w:rsidP="00960FFE">
      <w:pPr>
        <w:pStyle w:val="2"/>
        <w:spacing w:after="0" w:line="240" w:lineRule="auto"/>
        <w:ind w:left="0" w:firstLine="0"/>
      </w:pPr>
      <w:r>
        <w:t xml:space="preserve">10.9.14. </w:t>
      </w:r>
      <w:r w:rsidRPr="00677803">
        <w:t xml:space="preserve">организационно-техническое обеспечение деятельности </w:t>
      </w:r>
      <w:r>
        <w:t>О</w:t>
      </w:r>
      <w:r w:rsidRPr="00677803">
        <w:t>бщ</w:t>
      </w:r>
      <w:r>
        <w:t>их</w:t>
      </w:r>
      <w:r w:rsidRPr="00677803">
        <w:t xml:space="preserve"> собрани</w:t>
      </w:r>
      <w:r>
        <w:t>й</w:t>
      </w:r>
      <w:r w:rsidRPr="00677803">
        <w:t xml:space="preserve"> членов Ассоциации, Совета Ассоциации;</w:t>
      </w:r>
    </w:p>
    <w:p w14:paraId="3154251E" w14:textId="77777777" w:rsidR="00831331" w:rsidRPr="00F34AA9" w:rsidRDefault="00831331" w:rsidP="00960FFE">
      <w:pPr>
        <w:pStyle w:val="2"/>
        <w:spacing w:after="0" w:line="240" w:lineRule="auto"/>
        <w:ind w:hanging="283"/>
      </w:pPr>
      <w:r>
        <w:t xml:space="preserve">10.9.15. </w:t>
      </w:r>
      <w:r w:rsidRPr="00677803">
        <w:t>выполнение других функций, вытекающих из устава Ассоциации, трудового договора.</w:t>
      </w:r>
    </w:p>
    <w:p w14:paraId="0420BF1A" w14:textId="77777777" w:rsidR="00831331" w:rsidRPr="00F34AA9" w:rsidRDefault="00831331" w:rsidP="00960FFE">
      <w:pPr>
        <w:pStyle w:val="2"/>
        <w:spacing w:after="0" w:line="240" w:lineRule="auto"/>
        <w:ind w:left="0" w:firstLine="0"/>
      </w:pPr>
      <w:r>
        <w:t>10.10</w:t>
      </w:r>
      <w:r w:rsidRPr="00F34AA9">
        <w:t xml:space="preserve">. Директор вправе присутствовать на заседаниях Совета </w:t>
      </w:r>
      <w:r>
        <w:t>Ассоциации</w:t>
      </w:r>
      <w:r w:rsidRPr="00F34AA9">
        <w:t xml:space="preserve"> и специализированных органов </w:t>
      </w:r>
      <w:r>
        <w:t>Ассоциации</w:t>
      </w:r>
      <w:r w:rsidRPr="00F34AA9">
        <w:t xml:space="preserve"> с правом совещательного голоса.</w:t>
      </w:r>
    </w:p>
    <w:p w14:paraId="774FFBB1" w14:textId="77777777" w:rsidR="00831331" w:rsidRDefault="00831331" w:rsidP="00960FFE">
      <w:pPr>
        <w:pStyle w:val="2"/>
        <w:spacing w:after="0" w:line="240" w:lineRule="auto"/>
        <w:ind w:left="0" w:firstLine="0"/>
      </w:pPr>
      <w:r>
        <w:lastRenderedPageBreak/>
        <w:t>10.11.</w:t>
      </w:r>
      <w:r w:rsidRPr="00F34AA9">
        <w:t xml:space="preserve"> По требованию Совета </w:t>
      </w:r>
      <w:r>
        <w:t>Ассоциации</w:t>
      </w:r>
      <w:r w:rsidRPr="00F34AA9">
        <w:t xml:space="preserve"> </w:t>
      </w:r>
      <w:r>
        <w:t>Д</w:t>
      </w:r>
      <w:r w:rsidRPr="00F34AA9">
        <w:t xml:space="preserve">иректор обязан предоставлять актуальную информацию о деятельности </w:t>
      </w:r>
      <w:r>
        <w:t>Ассоциации</w:t>
      </w:r>
      <w:r w:rsidRPr="00F34AA9">
        <w:t xml:space="preserve"> в объеме и по форме, запрошенной Советом </w:t>
      </w:r>
      <w:r>
        <w:t>Ассоциации</w:t>
      </w:r>
      <w:r w:rsidRPr="00F34AA9">
        <w:t>.</w:t>
      </w:r>
    </w:p>
    <w:p w14:paraId="5277BECB" w14:textId="77777777" w:rsidR="00831331" w:rsidRDefault="00831331" w:rsidP="005435C9">
      <w:pPr>
        <w:pStyle w:val="ad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Style w:val="ac"/>
        </w:rPr>
      </w:pPr>
      <w:r w:rsidRPr="004B641F">
        <w:rPr>
          <w:rStyle w:val="ac"/>
        </w:rPr>
        <w:t>ИСТОЧНИКИ ФОРМИРОВАНИЯ ИМУЩЕСТВА АССОЦИАЦИИ</w:t>
      </w:r>
    </w:p>
    <w:p w14:paraId="56DF5793" w14:textId="77777777" w:rsidR="0083133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Style w:val="ac"/>
        </w:rPr>
      </w:pPr>
      <w:r>
        <w:t xml:space="preserve">11.1. </w:t>
      </w:r>
      <w:r w:rsidRPr="004B641F">
        <w:t>Имущество Ассоциации составляют материальные и финансовые ресурсы, нематериальные активы, а также иное имущество, включая имущественные права, находящееся на его балансе и являющееся собственностью Ассоциации.</w:t>
      </w:r>
    </w:p>
    <w:p w14:paraId="512F7679" w14:textId="77777777" w:rsidR="00831331" w:rsidRPr="00B05A7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Style w:val="ac"/>
          <w:b w:val="0"/>
          <w:bCs w:val="0"/>
        </w:rPr>
      </w:pPr>
      <w:r w:rsidRPr="00B05A71">
        <w:rPr>
          <w:rStyle w:val="ac"/>
          <w:b w:val="0"/>
          <w:bCs w:val="0"/>
        </w:rPr>
        <w:t>11.2. Источниками формирования имущества Ассоциации в денежной и иных формах являются:</w:t>
      </w:r>
    </w:p>
    <w:p w14:paraId="24E0D228" w14:textId="77777777" w:rsidR="00831331" w:rsidRPr="00B05A7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Style w:val="ac"/>
          <w:b w:val="0"/>
          <w:bCs w:val="0"/>
        </w:rPr>
      </w:pPr>
      <w:r w:rsidRPr="00B05A71">
        <w:rPr>
          <w:rStyle w:val="ac"/>
          <w:b w:val="0"/>
          <w:bCs w:val="0"/>
        </w:rPr>
        <w:t>11.</w:t>
      </w:r>
      <w:r>
        <w:rPr>
          <w:rStyle w:val="ac"/>
          <w:b w:val="0"/>
          <w:bCs w:val="0"/>
        </w:rPr>
        <w:t>2</w:t>
      </w:r>
      <w:r w:rsidRPr="00B05A71">
        <w:rPr>
          <w:rStyle w:val="ac"/>
          <w:b w:val="0"/>
          <w:bCs w:val="0"/>
        </w:rPr>
        <w:t>.1. регулярные и единовременные поступления от членов Ассоциации (вступительные, членские и целевые взносы);</w:t>
      </w:r>
    </w:p>
    <w:p w14:paraId="5FEB05F9" w14:textId="77777777" w:rsidR="00831331" w:rsidRPr="00B05A7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Style w:val="ac"/>
          <w:b w:val="0"/>
          <w:bCs w:val="0"/>
        </w:rPr>
      </w:pPr>
      <w:r w:rsidRPr="00B05A71">
        <w:rPr>
          <w:rStyle w:val="ac"/>
          <w:b w:val="0"/>
          <w:bCs w:val="0"/>
        </w:rPr>
        <w:t>11.</w:t>
      </w:r>
      <w:r>
        <w:rPr>
          <w:rStyle w:val="ac"/>
          <w:b w:val="0"/>
          <w:bCs w:val="0"/>
        </w:rPr>
        <w:t>2</w:t>
      </w:r>
      <w:r w:rsidRPr="00B05A71">
        <w:rPr>
          <w:rStyle w:val="ac"/>
          <w:b w:val="0"/>
          <w:bCs w:val="0"/>
        </w:rPr>
        <w:t>.2. добровольные имущественные и иные взносы и пожертвования;</w:t>
      </w:r>
    </w:p>
    <w:p w14:paraId="5650F932" w14:textId="77777777" w:rsidR="00831331" w:rsidRPr="00B05A7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Style w:val="ac"/>
          <w:b w:val="0"/>
          <w:bCs w:val="0"/>
        </w:rPr>
      </w:pPr>
      <w:r>
        <w:rPr>
          <w:rStyle w:val="ac"/>
          <w:b w:val="0"/>
          <w:bCs w:val="0"/>
        </w:rPr>
        <w:t>11.2</w:t>
      </w:r>
      <w:r w:rsidRPr="00B05A71">
        <w:rPr>
          <w:rStyle w:val="ac"/>
          <w:b w:val="0"/>
          <w:bCs w:val="0"/>
        </w:rPr>
        <w:t>.3. средства, полученные от оказания услуг по предоставлению информации, раскрытие которой может осуществляться на платной основе;</w:t>
      </w:r>
    </w:p>
    <w:p w14:paraId="7B74E7E6" w14:textId="77777777" w:rsidR="00831331" w:rsidRPr="00B05A7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Style w:val="ac"/>
          <w:b w:val="0"/>
          <w:bCs w:val="0"/>
        </w:rPr>
      </w:pPr>
      <w:r w:rsidRPr="00B05A71">
        <w:rPr>
          <w:rStyle w:val="ac"/>
          <w:b w:val="0"/>
          <w:bCs w:val="0"/>
        </w:rPr>
        <w:t>11.2.4. средства, полученные от продажи информационных материалов, связанных с предпринимательской деятельностью, коммерческими или профессиональными интересами членов Ассоциации;</w:t>
      </w:r>
    </w:p>
    <w:p w14:paraId="4EF1629B" w14:textId="77777777" w:rsidR="00831331" w:rsidRPr="00B05A7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Style w:val="ac"/>
          <w:b w:val="0"/>
          <w:bCs w:val="0"/>
        </w:rPr>
      </w:pPr>
      <w:r w:rsidRPr="00B05A71">
        <w:rPr>
          <w:rStyle w:val="ac"/>
          <w:b w:val="0"/>
          <w:bCs w:val="0"/>
        </w:rPr>
        <w:t>11.2.5. доходы, полученные от размещения денежных средств на банковских депозитах;</w:t>
      </w:r>
    </w:p>
    <w:p w14:paraId="1D60BE7C" w14:textId="77777777" w:rsidR="00831331" w:rsidRDefault="00831331" w:rsidP="00B05A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Style w:val="ac"/>
          <w:b w:val="0"/>
          <w:bCs w:val="0"/>
        </w:rPr>
      </w:pPr>
      <w:r w:rsidRPr="00B05A71">
        <w:rPr>
          <w:rStyle w:val="ac"/>
          <w:b w:val="0"/>
          <w:bCs w:val="0"/>
        </w:rPr>
        <w:t>11.2.6. другие, не запрещенные действующим законодательством Российской Федерации, источники.</w:t>
      </w:r>
    </w:p>
    <w:p w14:paraId="23785D49" w14:textId="77777777" w:rsidR="00831331" w:rsidRPr="0060105C" w:rsidRDefault="00831331" w:rsidP="00E23DA8">
      <w:pPr>
        <w:pStyle w:val="ad"/>
        <w:widowControl w:val="0"/>
        <w:numPr>
          <w:ilvl w:val="1"/>
          <w:numId w:val="3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60105C">
        <w:t xml:space="preserve">Поступления от учредителей (членов) Ассоциации могут вноситься деньгами, ценными бумагами, недвижимым имуществом, имущественными правами, правами пользования и иным имуществом. </w:t>
      </w:r>
    </w:p>
    <w:p w14:paraId="5B9F82DF" w14:textId="77777777" w:rsidR="00831331" w:rsidRPr="0060105C" w:rsidRDefault="00831331" w:rsidP="00E23DA8">
      <w:pPr>
        <w:pStyle w:val="ad"/>
        <w:widowControl w:val="0"/>
        <w:numPr>
          <w:ilvl w:val="1"/>
          <w:numId w:val="3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60105C">
        <w:t>Ассоциация вправе привлекать в порядке, установленном законодательством Российской Федерации, дополнительные финансовые, в том числе валютные, ресурсы, пожертвования и целевые взносы юридических и физических лиц.</w:t>
      </w:r>
    </w:p>
    <w:p w14:paraId="116C9E8C" w14:textId="77777777" w:rsidR="00831331" w:rsidRPr="004B641F" w:rsidRDefault="00831331" w:rsidP="00E23DA8">
      <w:pPr>
        <w:pStyle w:val="ad"/>
        <w:widowControl w:val="0"/>
        <w:numPr>
          <w:ilvl w:val="1"/>
          <w:numId w:val="3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B641F">
        <w:t xml:space="preserve">Ассоциация может иметь в собственности здания, сооружения, жилищный фонд, оборудование, инвентарь, денежные средства в рублях и иностранной валюте, ценные бумаги, иное имущество, основные фонды и оборотные средства, стоимость которых отражается на балансе Ассоциации. </w:t>
      </w:r>
    </w:p>
    <w:p w14:paraId="0F0B2C2A" w14:textId="77777777" w:rsidR="00831331" w:rsidRPr="004B641F" w:rsidRDefault="00831331" w:rsidP="00E23DA8">
      <w:pPr>
        <w:widowControl w:val="0"/>
        <w:shd w:val="clear" w:color="auto" w:fill="FFFFFF"/>
        <w:tabs>
          <w:tab w:val="num" w:pos="0"/>
          <w:tab w:val="num" w:pos="127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B641F">
        <w:t>Ассоциация может иметь в собственности или на ином праве земельные участки и другое не запрещенное законом имущество.</w:t>
      </w:r>
    </w:p>
    <w:p w14:paraId="3AAA0FCA" w14:textId="77777777" w:rsidR="00831331" w:rsidRPr="00940704" w:rsidRDefault="00831331" w:rsidP="00E23DA8">
      <w:pPr>
        <w:widowControl w:val="0"/>
        <w:shd w:val="clear" w:color="auto" w:fill="FFFFFF"/>
        <w:tabs>
          <w:tab w:val="num" w:pos="0"/>
          <w:tab w:val="num" w:pos="1276"/>
        </w:tabs>
        <w:autoSpaceDE w:val="0"/>
        <w:autoSpaceDN w:val="0"/>
        <w:adjustRightInd w:val="0"/>
        <w:spacing w:line="276" w:lineRule="auto"/>
        <w:jc w:val="both"/>
      </w:pPr>
      <w:r w:rsidRPr="00940704">
        <w:t>11.6. Размер вступительных и членских взносов определяется Общим собранием Ассоциации ежегодно.</w:t>
      </w:r>
    </w:p>
    <w:p w14:paraId="292C8BA1" w14:textId="77777777" w:rsidR="00831331" w:rsidRPr="00940704" w:rsidRDefault="00831331" w:rsidP="00E23DA8">
      <w:pPr>
        <w:widowControl w:val="0"/>
        <w:shd w:val="clear" w:color="auto" w:fill="FFFFFF"/>
        <w:tabs>
          <w:tab w:val="num" w:pos="0"/>
          <w:tab w:val="num" w:pos="1276"/>
        </w:tabs>
        <w:autoSpaceDE w:val="0"/>
        <w:autoSpaceDN w:val="0"/>
        <w:adjustRightInd w:val="0"/>
        <w:spacing w:line="276" w:lineRule="auto"/>
        <w:jc w:val="both"/>
      </w:pPr>
      <w:r w:rsidRPr="00940704">
        <w:t>11.7. Вступительный взнос вносится при вступлении в состав членов Ассоциации однократно, в порядке, установленном Общим собранием членов Ассоциации.</w:t>
      </w:r>
    </w:p>
    <w:p w14:paraId="2CF571C3" w14:textId="77777777" w:rsidR="00831331" w:rsidRPr="00940704" w:rsidRDefault="00831331" w:rsidP="00E23DA8">
      <w:pPr>
        <w:widowControl w:val="0"/>
        <w:shd w:val="clear" w:color="auto" w:fill="FFFFFF"/>
        <w:tabs>
          <w:tab w:val="num" w:pos="0"/>
          <w:tab w:val="num" w:pos="1276"/>
        </w:tabs>
        <w:autoSpaceDE w:val="0"/>
        <w:autoSpaceDN w:val="0"/>
        <w:adjustRightInd w:val="0"/>
        <w:spacing w:line="276" w:lineRule="auto"/>
        <w:jc w:val="both"/>
      </w:pPr>
      <w:r w:rsidRPr="00940704">
        <w:t xml:space="preserve">11.8. </w:t>
      </w:r>
      <w:r w:rsidRPr="00E06874">
        <w:t xml:space="preserve">Члены </w:t>
      </w:r>
      <w:r>
        <w:t>Ассоциации</w:t>
      </w:r>
      <w:r w:rsidRPr="00E06874">
        <w:t xml:space="preserve"> обязаны ежегодно уплачивать членские взносы. Порядок уплаты членских взносов устанавливается Общим Собранием членов </w:t>
      </w:r>
      <w:r>
        <w:t>Ассоциации</w:t>
      </w:r>
      <w:r w:rsidRPr="00940704">
        <w:t>.</w:t>
      </w:r>
    </w:p>
    <w:p w14:paraId="5F1A0A3F" w14:textId="77777777" w:rsidR="00831331" w:rsidRPr="00940704" w:rsidRDefault="00831331" w:rsidP="00E23DA8">
      <w:pPr>
        <w:widowControl w:val="0"/>
        <w:shd w:val="clear" w:color="auto" w:fill="FFFFFF"/>
        <w:tabs>
          <w:tab w:val="num" w:pos="0"/>
          <w:tab w:val="num" w:pos="1276"/>
        </w:tabs>
        <w:autoSpaceDE w:val="0"/>
        <w:autoSpaceDN w:val="0"/>
        <w:adjustRightInd w:val="0"/>
        <w:spacing w:line="276" w:lineRule="auto"/>
        <w:jc w:val="both"/>
      </w:pPr>
      <w:r w:rsidRPr="00940704">
        <w:t>11.9. В случае просрочки уплаты регулярных или единовременных платежей членам Ассоциации начисляется неустойка в размере 1/360 ставки рефинансирования, установленной Центральным Банком РФ на дату просроченного платежа, за каждый календарный день просрочки.</w:t>
      </w:r>
    </w:p>
    <w:p w14:paraId="05080CE0" w14:textId="77777777" w:rsidR="00831331" w:rsidRPr="00940704" w:rsidRDefault="00831331" w:rsidP="00E23D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</w:pPr>
      <w:r w:rsidRPr="00940704">
        <w:t>11.10. Имущество, переданное Ассоциации его членами, является собственностью Ассоциации и не подлежит возврату при прекращении членства в Ассоциации.</w:t>
      </w:r>
    </w:p>
    <w:p w14:paraId="20E295C3" w14:textId="77777777" w:rsidR="00831331" w:rsidRPr="00940704" w:rsidRDefault="00831331" w:rsidP="00E23D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940704">
        <w:t xml:space="preserve">11.11. Ведение бухгалтерского учета и финансовой (бухгалтерской) отчетности Ассоциации осуществляется в соответствии с действующим законодательством и подлежит обязательному </w:t>
      </w:r>
      <w:r w:rsidRPr="00940704">
        <w:lastRenderedPageBreak/>
        <w:t>ежегодному аудиту.</w:t>
      </w:r>
    </w:p>
    <w:p w14:paraId="2F983002" w14:textId="77777777" w:rsidR="00831331" w:rsidRPr="004B641F" w:rsidRDefault="00831331" w:rsidP="00E23DA8">
      <w:pPr>
        <w:pStyle w:val="ad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jc w:val="center"/>
        <w:rPr>
          <w:rStyle w:val="ac"/>
        </w:rPr>
      </w:pPr>
      <w:r w:rsidRPr="004B641F">
        <w:rPr>
          <w:rStyle w:val="ac"/>
        </w:rPr>
        <w:t>СПОСОБЫ ОБЕСПЕЧЕНИЯ ИМУЩЕСТВЕННОЙ ОТВЕТСТВЕННОСТИ</w:t>
      </w:r>
    </w:p>
    <w:p w14:paraId="7C769237" w14:textId="77777777" w:rsidR="00831331" w:rsidRPr="004B641F" w:rsidRDefault="00831331" w:rsidP="00813BBE">
      <w:pPr>
        <w:widowControl w:val="0"/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jc w:val="center"/>
        <w:rPr>
          <w:rStyle w:val="ac"/>
        </w:rPr>
      </w:pPr>
      <w:r w:rsidRPr="004B641F">
        <w:rPr>
          <w:rStyle w:val="ac"/>
        </w:rPr>
        <w:t>ЧЛЕНОВ АССОЦИАЦИИ</w:t>
      </w:r>
    </w:p>
    <w:p w14:paraId="6BD451D9" w14:textId="77777777" w:rsidR="00831331" w:rsidRPr="00994701" w:rsidRDefault="00831331" w:rsidP="0060105C">
      <w:pPr>
        <w:pStyle w:val="ad"/>
        <w:widowControl w:val="0"/>
        <w:numPr>
          <w:ilvl w:val="1"/>
          <w:numId w:val="3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>
        <w:t xml:space="preserve"> </w:t>
      </w:r>
      <w:r w:rsidRPr="004B641F">
        <w:t xml:space="preserve">Для достижения целей, предусмотренных настоящим Уставом, Ассоциация вправе применять следующие способы обеспечения имущественной ответственности членов </w:t>
      </w:r>
      <w:r w:rsidRPr="00994701">
        <w:rPr>
          <w:color w:val="000000"/>
        </w:rPr>
        <w:t>Ассоциации перед потребителями производимых ими товаров (работ, услуг) и иными лицами:</w:t>
      </w:r>
    </w:p>
    <w:p w14:paraId="4B54D410" w14:textId="77777777" w:rsidR="00831331" w:rsidRPr="00B17B02" w:rsidRDefault="00831331" w:rsidP="00994701">
      <w:pPr>
        <w:pStyle w:val="ad"/>
        <w:widowControl w:val="0"/>
        <w:numPr>
          <w:ilvl w:val="2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Установление требования к страхованию членами Ассоциации</w:t>
      </w:r>
      <w:r>
        <w:rPr>
          <w:color w:val="000000"/>
        </w:rPr>
        <w:t xml:space="preserve">, как </w:t>
      </w:r>
      <w:proofErr w:type="gramStart"/>
      <w:r>
        <w:rPr>
          <w:color w:val="000000"/>
        </w:rPr>
        <w:t>личного</w:t>
      </w:r>
      <w:proofErr w:type="gramEnd"/>
      <w:r>
        <w:rPr>
          <w:color w:val="000000"/>
        </w:rPr>
        <w:t xml:space="preserve"> так и (или) коллективного</w:t>
      </w:r>
      <w:r w:rsidRPr="00B17B02">
        <w:rPr>
          <w:color w:val="000000"/>
        </w:rPr>
        <w:t>:</w:t>
      </w:r>
    </w:p>
    <w:p w14:paraId="105848C0" w14:textId="77777777" w:rsidR="00831331" w:rsidRPr="00B17B02" w:rsidRDefault="00831331" w:rsidP="00994701">
      <w:pPr>
        <w:pStyle w:val="ad"/>
        <w:widowControl w:val="0"/>
        <w:numPr>
          <w:ilvl w:val="2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страхование членами Ассоциации риска гражданской ответственности, которая может наступить в случае причинения вреда вследствие недостатков работ, которые оказывают влияние на безопасность объектов капитального строительства, и условия такого страхования;</w:t>
      </w:r>
    </w:p>
    <w:p w14:paraId="25EBA68C" w14:textId="77777777" w:rsidR="00831331" w:rsidRPr="00B17B02" w:rsidRDefault="00831331" w:rsidP="006B16DD">
      <w:pPr>
        <w:pStyle w:val="ad"/>
        <w:widowControl w:val="0"/>
        <w:numPr>
          <w:ilvl w:val="2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страхование риска ответственности за нарушение членами саморегулируемой организации условий договора подряда на выполнение инженерных изысканий, на подготовку проектной документации, договора строительного подряда, а также условия такого страхования.</w:t>
      </w:r>
    </w:p>
    <w:p w14:paraId="5C61168F" w14:textId="77777777" w:rsidR="00831331" w:rsidRPr="00B17B02" w:rsidRDefault="00831331" w:rsidP="006B16DD">
      <w:pPr>
        <w:pStyle w:val="ad"/>
        <w:widowControl w:val="0"/>
        <w:numPr>
          <w:ilvl w:val="2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Формирование компенсационного фонда возмещения вреда Ассоциации.</w:t>
      </w:r>
    </w:p>
    <w:p w14:paraId="13AB53A7" w14:textId="77777777" w:rsidR="00831331" w:rsidRPr="00B17B02" w:rsidRDefault="00831331" w:rsidP="006B16DD">
      <w:pPr>
        <w:pStyle w:val="ad"/>
        <w:widowControl w:val="0"/>
        <w:numPr>
          <w:ilvl w:val="2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B17B02">
        <w:rPr>
          <w:color w:val="000000"/>
        </w:rPr>
        <w:t>Формирование компенсационного фонда обеспечения договорных обязательств Ассоциации.</w:t>
      </w:r>
    </w:p>
    <w:p w14:paraId="2EB4F021" w14:textId="77777777" w:rsidR="00831331" w:rsidRPr="006B16DD" w:rsidRDefault="00831331" w:rsidP="00844E87">
      <w:pPr>
        <w:pStyle w:val="ad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6B16DD">
        <w:rPr>
          <w:color w:val="000000"/>
        </w:rPr>
        <w:t>Компенсационные фонды Ассоциации формируются в денежной форме за счет взносов членов Ассоциации в размере, определяемом на основании документов Ассоциации, утвержденных Общим собранием членов Ассоциации.</w:t>
      </w:r>
    </w:p>
    <w:p w14:paraId="6E6D003F" w14:textId="4D03AEC8" w:rsidR="00831331" w:rsidRDefault="00831331" w:rsidP="00844E87">
      <w:pPr>
        <w:pStyle w:val="ad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6B16DD">
        <w:rPr>
          <w:color w:val="000000"/>
        </w:rPr>
        <w:t>Не допускается освобождение члена Ассоциации от обязанности внесения взноса в компенсационный фонд Ассоциации, в том числе за счет требования к Ассоциации.</w:t>
      </w:r>
    </w:p>
    <w:p w14:paraId="4F57EE47" w14:textId="77777777" w:rsidR="00E90FA5" w:rsidRPr="00B80832" w:rsidRDefault="00E90FA5" w:rsidP="00E90FA5">
      <w:pPr>
        <w:pStyle w:val="af3"/>
        <w:jc w:val="center"/>
        <w:rPr>
          <w:b/>
          <w:bCs/>
        </w:rPr>
      </w:pPr>
      <w:r w:rsidRPr="00B80832">
        <w:rPr>
          <w:b/>
          <w:bCs/>
        </w:rPr>
        <w:t>13. ЗАИНТЕРЕСОВАННЫЕ ЛИЦА. КОНФЛИКТ ИНТЕРЕСОВ</w:t>
      </w:r>
    </w:p>
    <w:p w14:paraId="7B5CEADD" w14:textId="77777777" w:rsidR="00E90FA5" w:rsidRDefault="00E90FA5" w:rsidP="00E90FA5">
      <w:pPr>
        <w:pStyle w:val="af3"/>
        <w:ind w:firstLine="567"/>
      </w:pPr>
      <w:r>
        <w:t>13.1.</w:t>
      </w:r>
      <w:r>
        <w:tab/>
        <w:t>Заинтересованными лицами в Ассоциации являются:</w:t>
      </w:r>
    </w:p>
    <w:p w14:paraId="36AB0EA8" w14:textId="77777777" w:rsidR="00E90FA5" w:rsidRDefault="00E90FA5" w:rsidP="00E90FA5">
      <w:pPr>
        <w:ind w:firstLine="562"/>
        <w:jc w:val="both"/>
      </w:pPr>
      <w:r>
        <w:t>-</w:t>
      </w:r>
      <w:r>
        <w:tab/>
        <w:t>члены Ассоциации;</w:t>
      </w:r>
    </w:p>
    <w:p w14:paraId="5B5E0BEF" w14:textId="77777777" w:rsidR="00E90FA5" w:rsidRDefault="00E90FA5" w:rsidP="00E90FA5">
      <w:pPr>
        <w:ind w:firstLine="562"/>
        <w:jc w:val="both"/>
      </w:pPr>
      <w:r>
        <w:t>-</w:t>
      </w:r>
      <w:r>
        <w:tab/>
        <w:t>члены Совета Ассоциации;</w:t>
      </w:r>
    </w:p>
    <w:p w14:paraId="41FCC5E9" w14:textId="77777777" w:rsidR="00E90FA5" w:rsidRDefault="00E90FA5" w:rsidP="00E90FA5">
      <w:pPr>
        <w:ind w:firstLine="562"/>
        <w:jc w:val="both"/>
      </w:pPr>
      <w:r>
        <w:t>-</w:t>
      </w:r>
      <w:r>
        <w:tab/>
        <w:t>Директор Ассоциации;</w:t>
      </w:r>
    </w:p>
    <w:p w14:paraId="19415FAD" w14:textId="77777777" w:rsidR="00E90FA5" w:rsidRDefault="00E90FA5" w:rsidP="00E90FA5">
      <w:pPr>
        <w:ind w:firstLine="562"/>
        <w:jc w:val="both"/>
      </w:pPr>
      <w:r>
        <w:t xml:space="preserve">- </w:t>
      </w:r>
      <w:r w:rsidRPr="00A41496">
        <w:t>должностные лица</w:t>
      </w:r>
      <w:r>
        <w:t xml:space="preserve"> Ассоциации, действующие на основании трудового договора или гражданско-правового договора.</w:t>
      </w:r>
    </w:p>
    <w:p w14:paraId="7C003621" w14:textId="77777777" w:rsidR="00E90FA5" w:rsidRDefault="00E90FA5" w:rsidP="00E90FA5">
      <w:pPr>
        <w:ind w:firstLine="562"/>
        <w:jc w:val="both"/>
      </w:pPr>
      <w:r>
        <w:t>13.2.</w:t>
      </w:r>
      <w:r>
        <w:tab/>
        <w:t>Заинтересованные лица Ассоциации, указанные в п. 13.1. настоящего Устава, должны соблюдать интересы Ассоциации, прежде всего в отношении целей деятельности Ассоциации и не должны использовать возможности, связанные с осуществлением ими своих профессиональных обязанностей, а также не допускать использование таких возможностей в целях, противоречащих целям, указанным в настоящем Уставе.</w:t>
      </w:r>
    </w:p>
    <w:p w14:paraId="2F29785D" w14:textId="77777777" w:rsidR="00E90FA5" w:rsidRDefault="00E90FA5" w:rsidP="00E90FA5">
      <w:pPr>
        <w:ind w:firstLine="562"/>
        <w:jc w:val="both"/>
      </w:pPr>
      <w:r>
        <w:t>13.3.</w:t>
      </w:r>
      <w:r>
        <w:tab/>
        <w:t>Под конфликтом интересов понимается ситуация, при которой личная заинтересованность лиц, указанных в п. 13.1. настоящего Устава влияет или может повлиять на исполнение ими своих профессиональных обязанностей и (или) влечет за собой возникновение противоречия между такой личной заинтересованностью и законными интересами Ассоциации или угрозу возникновения противоречия, которое способно привести к причинению вреда законным интересам Ассоциации.</w:t>
      </w:r>
    </w:p>
    <w:p w14:paraId="64FB62AC" w14:textId="77777777" w:rsidR="00E90FA5" w:rsidRDefault="00E90FA5" w:rsidP="00E90FA5">
      <w:pPr>
        <w:ind w:firstLine="562"/>
        <w:jc w:val="both"/>
      </w:pPr>
      <w:r>
        <w:t>13.4. Лица, указанные в п. 3.1. настоящего Устава, обязаны незамедлительно сообщать о наличии конфликта интересов в Совет Ассоциации для разрешения конфликтной ситуации и выработки консенсуса.</w:t>
      </w:r>
    </w:p>
    <w:p w14:paraId="1B0546FD" w14:textId="77777777" w:rsidR="00E90FA5" w:rsidRDefault="00E90FA5" w:rsidP="00E90FA5">
      <w:pPr>
        <w:ind w:firstLine="562"/>
        <w:jc w:val="both"/>
      </w:pPr>
      <w:r>
        <w:t>13.5. Действия и их результаты, в совершении которых имелась заинтересованность, и которые совершены с нарушением требований Устава Ассоциации, могут быть признаны судом недействительными по заявлению лиц, которым причинен ущерб такими действиями.</w:t>
      </w:r>
    </w:p>
    <w:p w14:paraId="34811DF8" w14:textId="77777777" w:rsidR="00E90FA5" w:rsidRDefault="00E90FA5" w:rsidP="00E90FA5">
      <w:pPr>
        <w:ind w:firstLine="562"/>
        <w:jc w:val="both"/>
      </w:pPr>
      <w:r>
        <w:t>13.6. Ассоциация не вправе осуществлять следующие действия и совершать следующие сделки, если иное не предусмотрено федеральными законами:</w:t>
      </w:r>
    </w:p>
    <w:p w14:paraId="58678690" w14:textId="77777777" w:rsidR="00E90FA5" w:rsidRDefault="00E90FA5" w:rsidP="00E90FA5">
      <w:pPr>
        <w:ind w:firstLine="562"/>
        <w:jc w:val="both"/>
      </w:pPr>
      <w:r>
        <w:lastRenderedPageBreak/>
        <w:t>-</w:t>
      </w:r>
      <w:r>
        <w:tab/>
        <w:t>предоставлять принадлежащее ей имущество в залог в обеспечение исполнения обязательств иных лиц;</w:t>
      </w:r>
    </w:p>
    <w:p w14:paraId="16A2297E" w14:textId="77777777" w:rsidR="00E90FA5" w:rsidRDefault="00E90FA5" w:rsidP="00E90FA5">
      <w:pPr>
        <w:ind w:firstLine="562"/>
        <w:jc w:val="both"/>
      </w:pPr>
      <w:r>
        <w:t>-</w:t>
      </w:r>
      <w:r>
        <w:tab/>
        <w:t>выдавать поручительства за иных лиц, за исключением своих работников;</w:t>
      </w:r>
    </w:p>
    <w:p w14:paraId="661E7ED1" w14:textId="77777777" w:rsidR="00E90FA5" w:rsidRDefault="00E90FA5" w:rsidP="00E90FA5">
      <w:pPr>
        <w:ind w:firstLine="562"/>
        <w:jc w:val="both"/>
      </w:pPr>
      <w:r>
        <w:t>-</w:t>
      </w:r>
      <w:r>
        <w:tab/>
        <w:t>приобретать акции, облигации и иные ценные бумаги, выпущенные ее членами;</w:t>
      </w:r>
    </w:p>
    <w:p w14:paraId="3AF41309" w14:textId="77777777" w:rsidR="00E90FA5" w:rsidRDefault="00E90FA5" w:rsidP="00E90FA5">
      <w:pPr>
        <w:ind w:firstLine="562"/>
        <w:jc w:val="both"/>
      </w:pPr>
      <w:r>
        <w:t>-</w:t>
      </w:r>
      <w:r>
        <w:tab/>
        <w:t>обеспечивать исполнение своих обязательств залогом имущества своих членов, выданными ими гарантиями и поручительствами;</w:t>
      </w:r>
    </w:p>
    <w:p w14:paraId="408B0474" w14:textId="77777777" w:rsidR="00E90FA5" w:rsidRDefault="00E90FA5" w:rsidP="00E90FA5">
      <w:pPr>
        <w:ind w:firstLine="562"/>
        <w:jc w:val="both"/>
      </w:pPr>
      <w:r>
        <w:t>-</w:t>
      </w:r>
      <w:r>
        <w:tab/>
        <w:t>выступать посредником (комиссионером, агентом) по реализации произведенных членами саморегулируемой организации товаров (работ, услуг);</w:t>
      </w:r>
    </w:p>
    <w:p w14:paraId="3036BB38" w14:textId="77777777" w:rsidR="00E90FA5" w:rsidRDefault="00E90FA5" w:rsidP="00E90FA5">
      <w:pPr>
        <w:ind w:firstLine="562"/>
        <w:jc w:val="both"/>
      </w:pPr>
      <w:r>
        <w:t>-</w:t>
      </w:r>
      <w:r>
        <w:tab/>
        <w:t>совершать иные сделки в случаях, предусмотренных другими федеральными законами.</w:t>
      </w:r>
    </w:p>
    <w:p w14:paraId="36A6CC01" w14:textId="77777777" w:rsidR="00831331" w:rsidRPr="004B641F" w:rsidRDefault="00831331" w:rsidP="008C282D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0"/>
        <w:jc w:val="center"/>
        <w:rPr>
          <w:b/>
          <w:bCs/>
        </w:rPr>
      </w:pPr>
      <w:r w:rsidRPr="004B641F">
        <w:rPr>
          <w:b/>
          <w:bCs/>
        </w:rPr>
        <w:t>РЕОРГАНИЗАЦИЯ И ЛИКВИДАЦИЯ АССОЦИАЦИИ</w:t>
      </w:r>
    </w:p>
    <w:p w14:paraId="227397A8" w14:textId="77777777" w:rsidR="00FA7BBB" w:rsidRPr="004B641F" w:rsidRDefault="00FA7BBB" w:rsidP="00FA7BBB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709"/>
        <w:jc w:val="both"/>
      </w:pPr>
      <w:r w:rsidRPr="004B641F">
        <w:t>Реорганизация Ассоциации осуществляется в порядке, предусмотренном законодательством Российской Федерации. Реорганизация может бы</w:t>
      </w:r>
      <w:r>
        <w:t>ть осуществлена в форме</w:t>
      </w:r>
      <w:r w:rsidRPr="004B641F">
        <w:t xml:space="preserve"> присоединения. </w:t>
      </w:r>
    </w:p>
    <w:p w14:paraId="478DD535" w14:textId="77777777" w:rsidR="00FA7BBB" w:rsidRPr="004B641F" w:rsidRDefault="00FA7BBB" w:rsidP="00FA7BBB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709"/>
        <w:jc w:val="both"/>
      </w:pPr>
      <w:r w:rsidRPr="004B641F">
        <w:t>Ли</w:t>
      </w:r>
      <w:r>
        <w:t>квидация Ассоциации осуществляется по решению общего собрания, принятого в порядке раздела 8 настоящего Устава</w:t>
      </w:r>
      <w:r w:rsidRPr="004B641F">
        <w:t xml:space="preserve"> или суда.</w:t>
      </w:r>
    </w:p>
    <w:p w14:paraId="27392F8B" w14:textId="77777777" w:rsidR="00FA7BBB" w:rsidRPr="004B641F" w:rsidRDefault="00FA7BBB" w:rsidP="00FA7BBB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709"/>
        <w:jc w:val="both"/>
      </w:pPr>
      <w:r w:rsidRPr="004B641F">
        <w:t>Орган, принявший решение о ликвидации Ассоциации, назначает ликвидационную комиссию и устанавливает порядок и сроки ликвидации.</w:t>
      </w:r>
    </w:p>
    <w:p w14:paraId="57E1A071" w14:textId="77777777" w:rsidR="00FA7BBB" w:rsidRPr="004B641F" w:rsidRDefault="00FA7BBB" w:rsidP="00FA7BBB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709"/>
        <w:jc w:val="both"/>
      </w:pPr>
      <w:r w:rsidRPr="004B641F">
        <w:t xml:space="preserve">С момента назначения ликвидационной комиссии к ней переходят полномочия по управлению делами Ассоциации. </w:t>
      </w:r>
    </w:p>
    <w:p w14:paraId="05D4EAB1" w14:textId="77777777" w:rsidR="00FA7BBB" w:rsidRPr="004B641F" w:rsidRDefault="00FA7BBB" w:rsidP="00FA7BBB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709"/>
        <w:jc w:val="both"/>
      </w:pPr>
      <w:r w:rsidRPr="004B641F">
        <w:t>Оставшееся после удовлетворения требований кредиторов имущество Ассоциации подлежит распределению между членами Ассоциации в пределах размера их имущественных взносов. Оставшееся имущество направляется на цели, для которых Ассоциация была создана или на благотворительные цели.</w:t>
      </w:r>
    </w:p>
    <w:p w14:paraId="543C4165" w14:textId="77777777" w:rsidR="00FA7BBB" w:rsidRPr="004B641F" w:rsidRDefault="00FA7BBB" w:rsidP="00FA7BBB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-92" w:firstLine="709"/>
        <w:jc w:val="both"/>
      </w:pPr>
      <w:r w:rsidRPr="004B641F">
        <w:t>При реорганизации Ассоциации все документы (управленческие, финансово-хозяйственные, по личному составу и др.) передаются в соответствии с установленным и правилами его правопреемнику.</w:t>
      </w:r>
    </w:p>
    <w:p w14:paraId="26A5A944" w14:textId="77777777" w:rsidR="00FA7BBB" w:rsidRDefault="00FA7BBB" w:rsidP="00FA7BBB">
      <w:pPr>
        <w:widowControl w:val="0"/>
        <w:shd w:val="clear" w:color="auto" w:fill="FFFFFF"/>
        <w:tabs>
          <w:tab w:val="num" w:pos="0"/>
          <w:tab w:val="num" w:pos="1418"/>
        </w:tabs>
        <w:autoSpaceDE w:val="0"/>
        <w:autoSpaceDN w:val="0"/>
        <w:adjustRightInd w:val="0"/>
        <w:spacing w:line="276" w:lineRule="auto"/>
        <w:ind w:right="-92" w:firstLine="709"/>
        <w:jc w:val="both"/>
      </w:pPr>
      <w:r w:rsidRPr="004B641F">
        <w:t>При отсутствии правопреемника документы постоянного хранения, имеющие научно-историческое значение, передаются на государственное хранение в архивы. Документы по личному составу (приказы, личные дела, карточки учета, лицевые счета и т.п.) передаются на хранение в архив, на территории деятельности которого находится Ассоциация. Передача и упорядочение документов осуществляются силами и за счет средств Ассоциации в соответствии с требованиями архивных органов.</w:t>
      </w:r>
    </w:p>
    <w:p w14:paraId="3C5B6CEC" w14:textId="77777777" w:rsidR="00FA7BBB" w:rsidRDefault="00FA7BBB" w:rsidP="00FA7BBB">
      <w:pPr>
        <w:widowControl w:val="0"/>
        <w:shd w:val="clear" w:color="auto" w:fill="FFFFFF"/>
        <w:tabs>
          <w:tab w:val="num" w:pos="0"/>
          <w:tab w:val="num" w:pos="1418"/>
        </w:tabs>
        <w:autoSpaceDE w:val="0"/>
        <w:autoSpaceDN w:val="0"/>
        <w:adjustRightInd w:val="0"/>
        <w:spacing w:line="276" w:lineRule="auto"/>
        <w:ind w:right="-92" w:firstLine="709"/>
        <w:jc w:val="both"/>
      </w:pPr>
      <w:r>
        <w:t>14.7. Ликвидация Ассоциации считается завершенной, а Ассоциация – прекратившей существование после внесения об этом записи в Единый государственный реестр юридических лиц.</w:t>
      </w:r>
    </w:p>
    <w:p w14:paraId="73BE64E7" w14:textId="77777777" w:rsidR="00831331" w:rsidRPr="003C5F22" w:rsidRDefault="00831331" w:rsidP="003C5F22">
      <w:pPr>
        <w:pStyle w:val="ad"/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Style w:val="ac"/>
        </w:rPr>
      </w:pPr>
      <w:r w:rsidRPr="003C5F22">
        <w:rPr>
          <w:rStyle w:val="ac"/>
        </w:rPr>
        <w:t>ПОРЯДОК ВНЕСЕНИЯ ИЗМЕНЕНИЙ В УСТАВ АССОЦИАЦИИ</w:t>
      </w:r>
    </w:p>
    <w:p w14:paraId="6A31F364" w14:textId="77777777" w:rsidR="00831331" w:rsidRPr="002F7754" w:rsidRDefault="00831331" w:rsidP="002F7754">
      <w:pPr>
        <w:pStyle w:val="ad"/>
        <w:widowControl w:val="0"/>
        <w:numPr>
          <w:ilvl w:val="0"/>
          <w:numId w:val="2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Style w:val="ae"/>
          <w:vanish/>
        </w:rPr>
      </w:pPr>
    </w:p>
    <w:p w14:paraId="63BE096C" w14:textId="77777777" w:rsidR="00FA7BBB" w:rsidRPr="004B641F" w:rsidRDefault="00FA7BBB" w:rsidP="00FA7BBB">
      <w:pPr>
        <w:pStyle w:val="ad"/>
        <w:widowControl w:val="0"/>
        <w:numPr>
          <w:ilvl w:val="1"/>
          <w:numId w:val="2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4B641F">
        <w:t xml:space="preserve">Решение </w:t>
      </w:r>
      <w:r>
        <w:t>о внесении изменений в Устав</w:t>
      </w:r>
      <w:r w:rsidRPr="004B641F">
        <w:t xml:space="preserve"> утверждение Устава в новой редакции принимается Об</w:t>
      </w:r>
      <w:r>
        <w:t xml:space="preserve">щим собранием членов Ассоциации в порядке требований раздела 8 настоящего устава. Изменения </w:t>
      </w:r>
      <w:proofErr w:type="gramStart"/>
      <w:r>
        <w:t>утверждаются  в</w:t>
      </w:r>
      <w:proofErr w:type="gramEnd"/>
      <w:r>
        <w:t xml:space="preserve"> форме новой редакции и подлежат государственной регистрации в установленном законе порядке.</w:t>
      </w:r>
    </w:p>
    <w:p w14:paraId="0C7C6827" w14:textId="77777777" w:rsidR="00FA7BBB" w:rsidRPr="004B641F" w:rsidRDefault="00FA7BBB" w:rsidP="00FA7BBB">
      <w:pPr>
        <w:pStyle w:val="ad"/>
        <w:widowControl w:val="0"/>
        <w:numPr>
          <w:ilvl w:val="1"/>
          <w:numId w:val="2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Изменения вступают в юридическую силу с момента государственной</w:t>
      </w:r>
      <w:r w:rsidRPr="004B641F">
        <w:t xml:space="preserve"> регистрации.</w:t>
      </w:r>
    </w:p>
    <w:p w14:paraId="29ED81A8" w14:textId="77777777" w:rsidR="00831331" w:rsidRDefault="00831331" w:rsidP="00FA7BBB">
      <w:pPr>
        <w:ind w:firstLine="709"/>
      </w:pPr>
    </w:p>
    <w:sectPr w:rsidR="00831331" w:rsidSect="00F74C19">
      <w:headerReference w:type="default" r:id="rId7"/>
      <w:footerReference w:type="default" r:id="rId8"/>
      <w:pgSz w:w="11906" w:h="16838"/>
      <w:pgMar w:top="1134" w:right="566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51535" w14:textId="77777777" w:rsidR="00B45802" w:rsidRDefault="00B45802" w:rsidP="00FA464C">
      <w:r>
        <w:separator/>
      </w:r>
    </w:p>
  </w:endnote>
  <w:endnote w:type="continuationSeparator" w:id="0">
    <w:p w14:paraId="02686606" w14:textId="77777777" w:rsidR="00B45802" w:rsidRDefault="00B45802" w:rsidP="00FA464C">
      <w:r>
        <w:continuationSeparator/>
      </w:r>
    </w:p>
  </w:endnote>
  <w:endnote w:type="continuationNotice" w:id="1">
    <w:p w14:paraId="0426F450" w14:textId="77777777" w:rsidR="00B45802" w:rsidRDefault="00B458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3C048" w14:textId="2B28E820" w:rsidR="00A74C06" w:rsidRDefault="00A74C06" w:rsidP="00F74C19">
    <w:pPr>
      <w:pStyle w:val="a3"/>
      <w:framePr w:wrap="auto" w:vAnchor="text" w:hAnchor="margin" w:xAlign="center" w:y="1"/>
      <w:rPr>
        <w:ins w:id="66" w:author="User User" w:date="2016-10-25T14:10:00Z"/>
        <w:rStyle w:val="a5"/>
      </w:rPr>
    </w:pPr>
    <w:ins w:id="67" w:author="User User" w:date="2016-10-25T14:10:00Z">
      <w:r>
        <w:rPr>
          <w:rStyle w:val="a5"/>
        </w:rPr>
        <w:fldChar w:fldCharType="begin"/>
      </w:r>
      <w:r>
        <w:rPr>
          <w:rStyle w:val="a5"/>
        </w:rPr>
        <w:instrText xml:space="preserve">PAGE  </w:instrText>
      </w:r>
      <w:r>
        <w:rPr>
          <w:rStyle w:val="a5"/>
        </w:rPr>
        <w:fldChar w:fldCharType="separate"/>
      </w:r>
    </w:ins>
    <w:r w:rsidR="00B41CBC">
      <w:rPr>
        <w:rStyle w:val="a5"/>
        <w:noProof/>
      </w:rPr>
      <w:t>11</w:t>
    </w:r>
    <w:ins w:id="68" w:author="User User" w:date="2016-10-25T14:10:00Z">
      <w:r>
        <w:rPr>
          <w:rStyle w:val="a5"/>
        </w:rPr>
        <w:fldChar w:fldCharType="end"/>
      </w:r>
    </w:ins>
  </w:p>
  <w:p w14:paraId="1A44511E" w14:textId="77777777" w:rsidR="00A74C06" w:rsidRDefault="00A74C0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26E27" w14:textId="77777777" w:rsidR="00B45802" w:rsidRDefault="00B45802" w:rsidP="00FA464C">
      <w:r>
        <w:separator/>
      </w:r>
    </w:p>
  </w:footnote>
  <w:footnote w:type="continuationSeparator" w:id="0">
    <w:p w14:paraId="633FA3B2" w14:textId="77777777" w:rsidR="00B45802" w:rsidRDefault="00B45802" w:rsidP="00FA464C">
      <w:r>
        <w:continuationSeparator/>
      </w:r>
    </w:p>
  </w:footnote>
  <w:footnote w:type="continuationNotice" w:id="1">
    <w:p w14:paraId="60E39387" w14:textId="77777777" w:rsidR="00B45802" w:rsidRDefault="00B458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001CC" w14:textId="77777777" w:rsidR="00A74C06" w:rsidRDefault="00A74C06" w:rsidP="00C5091D">
    <w:pPr>
      <w:pStyle w:val="a6"/>
      <w:framePr w:wrap="auto" w:vAnchor="text" w:hAnchor="margin" w:xAlign="center" w:y="1"/>
      <w:rPr>
        <w:del w:id="64" w:author="User User" w:date="2016-10-25T14:10:00Z"/>
        <w:rStyle w:val="a5"/>
      </w:rPr>
    </w:pPr>
    <w:del w:id="65" w:author="User User" w:date="2016-10-25T14:10:00Z">
      <w:r>
        <w:rPr>
          <w:rStyle w:val="a5"/>
        </w:rPr>
        <w:fldChar w:fldCharType="begin"/>
      </w:r>
      <w:r>
        <w:rPr>
          <w:rStyle w:val="a5"/>
        </w:rPr>
        <w:delInstrText xml:space="preserve">PAGE  </w:delInstrText>
      </w:r>
      <w:r>
        <w:rPr>
          <w:rStyle w:val="a5"/>
        </w:rPr>
        <w:fldChar w:fldCharType="separate"/>
      </w:r>
      <w:r>
        <w:rPr>
          <w:rStyle w:val="a5"/>
          <w:noProof/>
        </w:rPr>
        <w:delText>20</w:delText>
      </w:r>
      <w:r>
        <w:rPr>
          <w:rStyle w:val="a5"/>
        </w:rPr>
        <w:fldChar w:fldCharType="end"/>
      </w:r>
    </w:del>
  </w:p>
  <w:p w14:paraId="29C769DD" w14:textId="77777777" w:rsidR="00A74C06" w:rsidRDefault="00A74C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199A"/>
    <w:multiLevelType w:val="multilevel"/>
    <w:tmpl w:val="514C6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62F6CD3"/>
    <w:multiLevelType w:val="hybridMultilevel"/>
    <w:tmpl w:val="463003BE"/>
    <w:lvl w:ilvl="0" w:tplc="0E72B10E">
      <w:start w:val="1"/>
      <w:numFmt w:val="decimal"/>
      <w:lvlText w:val="2.1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6204"/>
    <w:multiLevelType w:val="hybridMultilevel"/>
    <w:tmpl w:val="EC422FE0"/>
    <w:lvl w:ilvl="0" w:tplc="F4BEDFA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472DD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57F01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F18306C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24C0F8F"/>
    <w:multiLevelType w:val="multilevel"/>
    <w:tmpl w:val="24A663F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2795AE5"/>
    <w:multiLevelType w:val="multilevel"/>
    <w:tmpl w:val="F9221B0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694514E"/>
    <w:multiLevelType w:val="hybridMultilevel"/>
    <w:tmpl w:val="B2D40646"/>
    <w:lvl w:ilvl="0" w:tplc="ACB8C3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C9E13C4"/>
    <w:multiLevelType w:val="multilevel"/>
    <w:tmpl w:val="E32A67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CF77982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F5C421D"/>
    <w:multiLevelType w:val="multilevel"/>
    <w:tmpl w:val="2BFE1874"/>
    <w:lvl w:ilvl="0">
      <w:start w:val="1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2A82D16"/>
    <w:multiLevelType w:val="multilevel"/>
    <w:tmpl w:val="C99E2A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4D95C52"/>
    <w:multiLevelType w:val="hybridMultilevel"/>
    <w:tmpl w:val="18F61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7623E7"/>
    <w:multiLevelType w:val="hybridMultilevel"/>
    <w:tmpl w:val="38C431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FC1833"/>
    <w:multiLevelType w:val="hybridMultilevel"/>
    <w:tmpl w:val="0A688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2225D"/>
    <w:multiLevelType w:val="multilevel"/>
    <w:tmpl w:val="1B4C74D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3B3874"/>
    <w:multiLevelType w:val="hybridMultilevel"/>
    <w:tmpl w:val="E800D28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28F67A0"/>
    <w:multiLevelType w:val="hybridMultilevel"/>
    <w:tmpl w:val="4EEAC46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F06E9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2CD683B"/>
    <w:multiLevelType w:val="multilevel"/>
    <w:tmpl w:val="C99E2A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99173F0"/>
    <w:multiLevelType w:val="multilevel"/>
    <w:tmpl w:val="B754BEA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22" w15:restartNumberingAfterBreak="0">
    <w:nsid w:val="49F62292"/>
    <w:multiLevelType w:val="multilevel"/>
    <w:tmpl w:val="514C6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A822CBD"/>
    <w:multiLevelType w:val="hybridMultilevel"/>
    <w:tmpl w:val="2EEEC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7840F3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5705F3B"/>
    <w:multiLevelType w:val="hybridMultilevel"/>
    <w:tmpl w:val="6BAAD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D7FD0"/>
    <w:multiLevelType w:val="multilevel"/>
    <w:tmpl w:val="1C38E6B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2D202C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F4345B8"/>
    <w:multiLevelType w:val="hybridMultilevel"/>
    <w:tmpl w:val="38FC9674"/>
    <w:lvl w:ilvl="0" w:tplc="4F0AA1D6">
      <w:start w:val="1"/>
      <w:numFmt w:val="decimal"/>
      <w:lvlText w:val="%1."/>
      <w:lvlJc w:val="left"/>
      <w:pPr>
        <w:ind w:left="1068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6CB353E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9023241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AEA7312"/>
    <w:multiLevelType w:val="multilevel"/>
    <w:tmpl w:val="3B20CD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C861C57"/>
    <w:multiLevelType w:val="multilevel"/>
    <w:tmpl w:val="CA9AFA9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3" w15:restartNumberingAfterBreak="0">
    <w:nsid w:val="727A74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4301F4B"/>
    <w:multiLevelType w:val="hybridMultilevel"/>
    <w:tmpl w:val="61601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B135AFA"/>
    <w:multiLevelType w:val="multilevel"/>
    <w:tmpl w:val="294EFFAE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851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D394531"/>
    <w:multiLevelType w:val="multilevel"/>
    <w:tmpl w:val="5532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4"/>
  </w:num>
  <w:num w:numId="3">
    <w:abstractNumId w:val="17"/>
  </w:num>
  <w:num w:numId="4">
    <w:abstractNumId w:val="13"/>
  </w:num>
  <w:num w:numId="5">
    <w:abstractNumId w:val="14"/>
  </w:num>
  <w:num w:numId="6">
    <w:abstractNumId w:val="23"/>
  </w:num>
  <w:num w:numId="7">
    <w:abstractNumId w:val="0"/>
  </w:num>
  <w:num w:numId="8">
    <w:abstractNumId w:val="33"/>
  </w:num>
  <w:num w:numId="9">
    <w:abstractNumId w:val="2"/>
  </w:num>
  <w:num w:numId="10">
    <w:abstractNumId w:val="22"/>
  </w:num>
  <w:num w:numId="11">
    <w:abstractNumId w:val="30"/>
  </w:num>
  <w:num w:numId="12">
    <w:abstractNumId w:val="10"/>
  </w:num>
  <w:num w:numId="13">
    <w:abstractNumId w:val="19"/>
  </w:num>
  <w:num w:numId="14">
    <w:abstractNumId w:val="27"/>
  </w:num>
  <w:num w:numId="15">
    <w:abstractNumId w:val="15"/>
  </w:num>
  <w:num w:numId="16">
    <w:abstractNumId w:val="25"/>
  </w:num>
  <w:num w:numId="17">
    <w:abstractNumId w:val="24"/>
  </w:num>
  <w:num w:numId="18">
    <w:abstractNumId w:val="1"/>
  </w:num>
  <w:num w:numId="19">
    <w:abstractNumId w:val="35"/>
  </w:num>
  <w:num w:numId="20">
    <w:abstractNumId w:val="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9"/>
  </w:num>
  <w:num w:numId="24">
    <w:abstractNumId w:val="5"/>
  </w:num>
  <w:num w:numId="25">
    <w:abstractNumId w:val="3"/>
  </w:num>
  <w:num w:numId="26">
    <w:abstractNumId w:val="36"/>
  </w:num>
  <w:num w:numId="27">
    <w:abstractNumId w:val="31"/>
  </w:num>
  <w:num w:numId="28">
    <w:abstractNumId w:val="26"/>
  </w:num>
  <w:num w:numId="29">
    <w:abstractNumId w:val="11"/>
  </w:num>
  <w:num w:numId="30">
    <w:abstractNumId w:val="12"/>
  </w:num>
  <w:num w:numId="31">
    <w:abstractNumId w:val="20"/>
  </w:num>
  <w:num w:numId="32">
    <w:abstractNumId w:val="31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3">
    <w:abstractNumId w:val="6"/>
  </w:num>
  <w:num w:numId="34">
    <w:abstractNumId w:val="9"/>
  </w:num>
  <w:num w:numId="35">
    <w:abstractNumId w:val="18"/>
  </w:num>
  <w:num w:numId="36">
    <w:abstractNumId w:val="16"/>
  </w:num>
  <w:num w:numId="37">
    <w:abstractNumId w:val="32"/>
  </w:num>
  <w:num w:numId="38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 User">
    <w15:presenceInfo w15:providerId="None" w15:userId="User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4C"/>
    <w:rsid w:val="00001F16"/>
    <w:rsid w:val="00002402"/>
    <w:rsid w:val="00006062"/>
    <w:rsid w:val="00007C0F"/>
    <w:rsid w:val="0003160E"/>
    <w:rsid w:val="00032C2A"/>
    <w:rsid w:val="00034563"/>
    <w:rsid w:val="00052BBA"/>
    <w:rsid w:val="0005302E"/>
    <w:rsid w:val="0005411C"/>
    <w:rsid w:val="00056BC9"/>
    <w:rsid w:val="00067189"/>
    <w:rsid w:val="00070661"/>
    <w:rsid w:val="00076363"/>
    <w:rsid w:val="00093E0D"/>
    <w:rsid w:val="000C041A"/>
    <w:rsid w:val="000C56F7"/>
    <w:rsid w:val="000D574F"/>
    <w:rsid w:val="000E4614"/>
    <w:rsid w:val="000E47F7"/>
    <w:rsid w:val="000F7A1C"/>
    <w:rsid w:val="001452E5"/>
    <w:rsid w:val="00150F6C"/>
    <w:rsid w:val="00160F1E"/>
    <w:rsid w:val="00165315"/>
    <w:rsid w:val="00167FC1"/>
    <w:rsid w:val="00182A0B"/>
    <w:rsid w:val="00187D19"/>
    <w:rsid w:val="001A7C11"/>
    <w:rsid w:val="001B11B8"/>
    <w:rsid w:val="001B16CC"/>
    <w:rsid w:val="001C0A80"/>
    <w:rsid w:val="001C1FD9"/>
    <w:rsid w:val="001C7304"/>
    <w:rsid w:val="001D07ED"/>
    <w:rsid w:val="001D17CA"/>
    <w:rsid w:val="001D1D10"/>
    <w:rsid w:val="001D3F3A"/>
    <w:rsid w:val="001D6BA9"/>
    <w:rsid w:val="001F6978"/>
    <w:rsid w:val="00200ECA"/>
    <w:rsid w:val="002045A3"/>
    <w:rsid w:val="002046E1"/>
    <w:rsid w:val="0020505C"/>
    <w:rsid w:val="00212CB3"/>
    <w:rsid w:val="00213877"/>
    <w:rsid w:val="0021538A"/>
    <w:rsid w:val="002212C0"/>
    <w:rsid w:val="00225A4C"/>
    <w:rsid w:val="0023017F"/>
    <w:rsid w:val="00243DAC"/>
    <w:rsid w:val="00245B89"/>
    <w:rsid w:val="00274798"/>
    <w:rsid w:val="002804E6"/>
    <w:rsid w:val="002833E5"/>
    <w:rsid w:val="00293F66"/>
    <w:rsid w:val="002A0B3B"/>
    <w:rsid w:val="002A165B"/>
    <w:rsid w:val="002B341B"/>
    <w:rsid w:val="002B5057"/>
    <w:rsid w:val="002C2F53"/>
    <w:rsid w:val="002C49E5"/>
    <w:rsid w:val="002E0BB4"/>
    <w:rsid w:val="002E4108"/>
    <w:rsid w:val="002E6532"/>
    <w:rsid w:val="002E7150"/>
    <w:rsid w:val="002F4D38"/>
    <w:rsid w:val="002F5DC8"/>
    <w:rsid w:val="002F7754"/>
    <w:rsid w:val="003018AC"/>
    <w:rsid w:val="003120BF"/>
    <w:rsid w:val="00315A8D"/>
    <w:rsid w:val="00325C27"/>
    <w:rsid w:val="00332723"/>
    <w:rsid w:val="003351A3"/>
    <w:rsid w:val="003405DE"/>
    <w:rsid w:val="003443C1"/>
    <w:rsid w:val="00347870"/>
    <w:rsid w:val="00354982"/>
    <w:rsid w:val="00355FE5"/>
    <w:rsid w:val="00360921"/>
    <w:rsid w:val="00360CAC"/>
    <w:rsid w:val="00361E55"/>
    <w:rsid w:val="003623C9"/>
    <w:rsid w:val="003732C5"/>
    <w:rsid w:val="00373590"/>
    <w:rsid w:val="00381CD3"/>
    <w:rsid w:val="003876FB"/>
    <w:rsid w:val="003A7055"/>
    <w:rsid w:val="003B2F9D"/>
    <w:rsid w:val="003B543C"/>
    <w:rsid w:val="003C2C27"/>
    <w:rsid w:val="003C4BA2"/>
    <w:rsid w:val="003C5F22"/>
    <w:rsid w:val="003D1519"/>
    <w:rsid w:val="003D59B4"/>
    <w:rsid w:val="003D701C"/>
    <w:rsid w:val="003E2672"/>
    <w:rsid w:val="003E769B"/>
    <w:rsid w:val="003F764B"/>
    <w:rsid w:val="00421811"/>
    <w:rsid w:val="00423FF4"/>
    <w:rsid w:val="00426F80"/>
    <w:rsid w:val="00437843"/>
    <w:rsid w:val="00444C3C"/>
    <w:rsid w:val="004456F2"/>
    <w:rsid w:val="004478F8"/>
    <w:rsid w:val="00457907"/>
    <w:rsid w:val="00466321"/>
    <w:rsid w:val="00473465"/>
    <w:rsid w:val="00474D53"/>
    <w:rsid w:val="00474F9C"/>
    <w:rsid w:val="00476389"/>
    <w:rsid w:val="00477497"/>
    <w:rsid w:val="00482538"/>
    <w:rsid w:val="00485277"/>
    <w:rsid w:val="00485B67"/>
    <w:rsid w:val="00487EA4"/>
    <w:rsid w:val="00490447"/>
    <w:rsid w:val="004923F3"/>
    <w:rsid w:val="004B641F"/>
    <w:rsid w:val="004C0A89"/>
    <w:rsid w:val="004D2A27"/>
    <w:rsid w:val="004E5A36"/>
    <w:rsid w:val="004E7DF8"/>
    <w:rsid w:val="00501BFA"/>
    <w:rsid w:val="00502D10"/>
    <w:rsid w:val="0051056B"/>
    <w:rsid w:val="00520047"/>
    <w:rsid w:val="005207FE"/>
    <w:rsid w:val="00521F46"/>
    <w:rsid w:val="00524652"/>
    <w:rsid w:val="005365D3"/>
    <w:rsid w:val="005435C9"/>
    <w:rsid w:val="00543B6C"/>
    <w:rsid w:val="0054523C"/>
    <w:rsid w:val="00546472"/>
    <w:rsid w:val="005511B1"/>
    <w:rsid w:val="00567604"/>
    <w:rsid w:val="0058080E"/>
    <w:rsid w:val="00585B7D"/>
    <w:rsid w:val="0059087C"/>
    <w:rsid w:val="005B3FD3"/>
    <w:rsid w:val="005B7AF8"/>
    <w:rsid w:val="005C1AAB"/>
    <w:rsid w:val="005C1E22"/>
    <w:rsid w:val="005C2708"/>
    <w:rsid w:val="005C3AA2"/>
    <w:rsid w:val="005D2176"/>
    <w:rsid w:val="005D436F"/>
    <w:rsid w:val="005F233E"/>
    <w:rsid w:val="005F39E0"/>
    <w:rsid w:val="005F3C77"/>
    <w:rsid w:val="005F49DB"/>
    <w:rsid w:val="0060105C"/>
    <w:rsid w:val="00614D5B"/>
    <w:rsid w:val="0061684A"/>
    <w:rsid w:val="00641810"/>
    <w:rsid w:val="00642E91"/>
    <w:rsid w:val="00642E94"/>
    <w:rsid w:val="006560D9"/>
    <w:rsid w:val="006604C8"/>
    <w:rsid w:val="0067709C"/>
    <w:rsid w:val="00677803"/>
    <w:rsid w:val="00682F03"/>
    <w:rsid w:val="00696087"/>
    <w:rsid w:val="006A3548"/>
    <w:rsid w:val="006B0EA8"/>
    <w:rsid w:val="006B16DD"/>
    <w:rsid w:val="006B449A"/>
    <w:rsid w:val="006B6E45"/>
    <w:rsid w:val="006C02EA"/>
    <w:rsid w:val="006C40D1"/>
    <w:rsid w:val="006C7347"/>
    <w:rsid w:val="006C7820"/>
    <w:rsid w:val="006D392C"/>
    <w:rsid w:val="006D53D3"/>
    <w:rsid w:val="006E0AD2"/>
    <w:rsid w:val="006F348D"/>
    <w:rsid w:val="006F4631"/>
    <w:rsid w:val="00700778"/>
    <w:rsid w:val="00701289"/>
    <w:rsid w:val="00703BE5"/>
    <w:rsid w:val="00707AC3"/>
    <w:rsid w:val="0072393C"/>
    <w:rsid w:val="007244AE"/>
    <w:rsid w:val="007256E9"/>
    <w:rsid w:val="007269C8"/>
    <w:rsid w:val="00730EDD"/>
    <w:rsid w:val="00733314"/>
    <w:rsid w:val="007365D4"/>
    <w:rsid w:val="00741BB6"/>
    <w:rsid w:val="007536F7"/>
    <w:rsid w:val="0076579E"/>
    <w:rsid w:val="007736C1"/>
    <w:rsid w:val="007740A4"/>
    <w:rsid w:val="00783200"/>
    <w:rsid w:val="00794AFA"/>
    <w:rsid w:val="007A42FD"/>
    <w:rsid w:val="007A750A"/>
    <w:rsid w:val="007B3517"/>
    <w:rsid w:val="007C6596"/>
    <w:rsid w:val="007C7AC1"/>
    <w:rsid w:val="007D0FC2"/>
    <w:rsid w:val="007E182F"/>
    <w:rsid w:val="007E4EC2"/>
    <w:rsid w:val="007E50A9"/>
    <w:rsid w:val="008066FD"/>
    <w:rsid w:val="00813BBE"/>
    <w:rsid w:val="00831331"/>
    <w:rsid w:val="00842586"/>
    <w:rsid w:val="00844E87"/>
    <w:rsid w:val="00846EC2"/>
    <w:rsid w:val="00867D2E"/>
    <w:rsid w:val="00870C9F"/>
    <w:rsid w:val="00874F82"/>
    <w:rsid w:val="00896D1D"/>
    <w:rsid w:val="008A163E"/>
    <w:rsid w:val="008A4A24"/>
    <w:rsid w:val="008A57D9"/>
    <w:rsid w:val="008B1F4F"/>
    <w:rsid w:val="008B229C"/>
    <w:rsid w:val="008B7ECA"/>
    <w:rsid w:val="008C12BE"/>
    <w:rsid w:val="008C2622"/>
    <w:rsid w:val="008C282D"/>
    <w:rsid w:val="008C2CA2"/>
    <w:rsid w:val="008C34F6"/>
    <w:rsid w:val="008D3323"/>
    <w:rsid w:val="008E0033"/>
    <w:rsid w:val="008E21F5"/>
    <w:rsid w:val="008E3494"/>
    <w:rsid w:val="008E4C28"/>
    <w:rsid w:val="008E6066"/>
    <w:rsid w:val="008E6710"/>
    <w:rsid w:val="008F2200"/>
    <w:rsid w:val="008F7160"/>
    <w:rsid w:val="009021DB"/>
    <w:rsid w:val="00902A8D"/>
    <w:rsid w:val="00907D52"/>
    <w:rsid w:val="00910281"/>
    <w:rsid w:val="009102D0"/>
    <w:rsid w:val="00920EB8"/>
    <w:rsid w:val="00926823"/>
    <w:rsid w:val="00935640"/>
    <w:rsid w:val="009378B4"/>
    <w:rsid w:val="00940704"/>
    <w:rsid w:val="00950063"/>
    <w:rsid w:val="00960FFE"/>
    <w:rsid w:val="00977141"/>
    <w:rsid w:val="00983253"/>
    <w:rsid w:val="0098681B"/>
    <w:rsid w:val="0099324A"/>
    <w:rsid w:val="00994701"/>
    <w:rsid w:val="009A21C3"/>
    <w:rsid w:val="009A5C89"/>
    <w:rsid w:val="009A653A"/>
    <w:rsid w:val="009A72E0"/>
    <w:rsid w:val="009B50DB"/>
    <w:rsid w:val="009C5CF0"/>
    <w:rsid w:val="009D0F81"/>
    <w:rsid w:val="009E238D"/>
    <w:rsid w:val="009E2F82"/>
    <w:rsid w:val="009E70A1"/>
    <w:rsid w:val="00A0086C"/>
    <w:rsid w:val="00A00F67"/>
    <w:rsid w:val="00A05417"/>
    <w:rsid w:val="00A05793"/>
    <w:rsid w:val="00A07D7E"/>
    <w:rsid w:val="00A10459"/>
    <w:rsid w:val="00A14096"/>
    <w:rsid w:val="00A154D2"/>
    <w:rsid w:val="00A204E9"/>
    <w:rsid w:val="00A20747"/>
    <w:rsid w:val="00A21064"/>
    <w:rsid w:val="00A357FD"/>
    <w:rsid w:val="00A41496"/>
    <w:rsid w:val="00A60AE2"/>
    <w:rsid w:val="00A72828"/>
    <w:rsid w:val="00A74C06"/>
    <w:rsid w:val="00A82CEF"/>
    <w:rsid w:val="00A83D18"/>
    <w:rsid w:val="00A939C1"/>
    <w:rsid w:val="00AA3120"/>
    <w:rsid w:val="00AA6189"/>
    <w:rsid w:val="00AB0C1C"/>
    <w:rsid w:val="00AB788E"/>
    <w:rsid w:val="00AD1BD4"/>
    <w:rsid w:val="00AE1A8E"/>
    <w:rsid w:val="00B00821"/>
    <w:rsid w:val="00B00AB3"/>
    <w:rsid w:val="00B03BD7"/>
    <w:rsid w:val="00B05A71"/>
    <w:rsid w:val="00B0676F"/>
    <w:rsid w:val="00B11BF6"/>
    <w:rsid w:val="00B16063"/>
    <w:rsid w:val="00B17B02"/>
    <w:rsid w:val="00B201B3"/>
    <w:rsid w:val="00B3646E"/>
    <w:rsid w:val="00B41CBC"/>
    <w:rsid w:val="00B45802"/>
    <w:rsid w:val="00B5377A"/>
    <w:rsid w:val="00B65423"/>
    <w:rsid w:val="00B6588F"/>
    <w:rsid w:val="00B80832"/>
    <w:rsid w:val="00B9178E"/>
    <w:rsid w:val="00BA68FC"/>
    <w:rsid w:val="00BA7020"/>
    <w:rsid w:val="00BB2FE7"/>
    <w:rsid w:val="00BB3D81"/>
    <w:rsid w:val="00BB79BE"/>
    <w:rsid w:val="00BB7D6C"/>
    <w:rsid w:val="00BC4BF9"/>
    <w:rsid w:val="00BE1CDD"/>
    <w:rsid w:val="00BE3F26"/>
    <w:rsid w:val="00BF3316"/>
    <w:rsid w:val="00BF3F19"/>
    <w:rsid w:val="00BF7283"/>
    <w:rsid w:val="00C009F2"/>
    <w:rsid w:val="00C04292"/>
    <w:rsid w:val="00C07593"/>
    <w:rsid w:val="00C11850"/>
    <w:rsid w:val="00C120B5"/>
    <w:rsid w:val="00C2780C"/>
    <w:rsid w:val="00C32D73"/>
    <w:rsid w:val="00C413F2"/>
    <w:rsid w:val="00C459FD"/>
    <w:rsid w:val="00C5091D"/>
    <w:rsid w:val="00C52EE3"/>
    <w:rsid w:val="00C53B35"/>
    <w:rsid w:val="00C53BE4"/>
    <w:rsid w:val="00C6125E"/>
    <w:rsid w:val="00C642CE"/>
    <w:rsid w:val="00C72246"/>
    <w:rsid w:val="00C76C4B"/>
    <w:rsid w:val="00C831A9"/>
    <w:rsid w:val="00C94AC4"/>
    <w:rsid w:val="00CA07EF"/>
    <w:rsid w:val="00CA287A"/>
    <w:rsid w:val="00CA3760"/>
    <w:rsid w:val="00CB2EA1"/>
    <w:rsid w:val="00CB3FAC"/>
    <w:rsid w:val="00CC0F0A"/>
    <w:rsid w:val="00CD0F7F"/>
    <w:rsid w:val="00CD3FA8"/>
    <w:rsid w:val="00CE6FD5"/>
    <w:rsid w:val="00CE7B00"/>
    <w:rsid w:val="00CF00C5"/>
    <w:rsid w:val="00CF47E2"/>
    <w:rsid w:val="00CF6952"/>
    <w:rsid w:val="00D03FB1"/>
    <w:rsid w:val="00D0448F"/>
    <w:rsid w:val="00D04654"/>
    <w:rsid w:val="00D0631A"/>
    <w:rsid w:val="00D209DF"/>
    <w:rsid w:val="00D34032"/>
    <w:rsid w:val="00D36CEE"/>
    <w:rsid w:val="00D41D47"/>
    <w:rsid w:val="00D538F7"/>
    <w:rsid w:val="00D82914"/>
    <w:rsid w:val="00D94BBE"/>
    <w:rsid w:val="00DA4D19"/>
    <w:rsid w:val="00DB0DAE"/>
    <w:rsid w:val="00DB2125"/>
    <w:rsid w:val="00DC3C28"/>
    <w:rsid w:val="00DD1D20"/>
    <w:rsid w:val="00DD40D2"/>
    <w:rsid w:val="00DE24DC"/>
    <w:rsid w:val="00DE272E"/>
    <w:rsid w:val="00DF05DD"/>
    <w:rsid w:val="00DF4250"/>
    <w:rsid w:val="00E05006"/>
    <w:rsid w:val="00E06874"/>
    <w:rsid w:val="00E11405"/>
    <w:rsid w:val="00E1611B"/>
    <w:rsid w:val="00E20280"/>
    <w:rsid w:val="00E23DA8"/>
    <w:rsid w:val="00E36A13"/>
    <w:rsid w:val="00E55628"/>
    <w:rsid w:val="00E64091"/>
    <w:rsid w:val="00E65E6A"/>
    <w:rsid w:val="00E71136"/>
    <w:rsid w:val="00E72D2A"/>
    <w:rsid w:val="00E820F9"/>
    <w:rsid w:val="00E8424C"/>
    <w:rsid w:val="00E90FA5"/>
    <w:rsid w:val="00EA51E5"/>
    <w:rsid w:val="00EB57F6"/>
    <w:rsid w:val="00EC0981"/>
    <w:rsid w:val="00EC0E62"/>
    <w:rsid w:val="00EC6076"/>
    <w:rsid w:val="00ED3A6F"/>
    <w:rsid w:val="00ED43FC"/>
    <w:rsid w:val="00ED45DD"/>
    <w:rsid w:val="00EE3BED"/>
    <w:rsid w:val="00EE5AD5"/>
    <w:rsid w:val="00EF7F87"/>
    <w:rsid w:val="00F10CC8"/>
    <w:rsid w:val="00F34AA9"/>
    <w:rsid w:val="00F41009"/>
    <w:rsid w:val="00F420B3"/>
    <w:rsid w:val="00F51E8D"/>
    <w:rsid w:val="00F74C19"/>
    <w:rsid w:val="00F85DBE"/>
    <w:rsid w:val="00F866E8"/>
    <w:rsid w:val="00F9527E"/>
    <w:rsid w:val="00FA3D58"/>
    <w:rsid w:val="00FA464C"/>
    <w:rsid w:val="00FA4BC6"/>
    <w:rsid w:val="00FA7BBB"/>
    <w:rsid w:val="00FA7F2E"/>
    <w:rsid w:val="00FB2302"/>
    <w:rsid w:val="00FD08E8"/>
    <w:rsid w:val="00FD1E75"/>
    <w:rsid w:val="00FD3FD5"/>
    <w:rsid w:val="00FE4641"/>
    <w:rsid w:val="00FE6C20"/>
    <w:rsid w:val="00FF2A98"/>
    <w:rsid w:val="00FF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B5833"/>
  <w15:docId w15:val="{104DCBB6-ED9D-4178-94FE-A82BAF85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72E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72E0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FA46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FA464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A464C"/>
  </w:style>
  <w:style w:type="paragraph" w:styleId="a6">
    <w:name w:val="header"/>
    <w:basedOn w:val="a"/>
    <w:link w:val="a7"/>
    <w:uiPriority w:val="99"/>
    <w:rsid w:val="00FA46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A464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FA464C"/>
    <w:pPr>
      <w:spacing w:before="100" w:beforeAutospacing="1" w:after="100" w:afterAutospacing="1"/>
    </w:pPr>
  </w:style>
  <w:style w:type="paragraph" w:styleId="a9">
    <w:name w:val="TOC Heading"/>
    <w:basedOn w:val="1"/>
    <w:next w:val="a"/>
    <w:uiPriority w:val="99"/>
    <w:qFormat/>
    <w:rsid w:val="009A72E0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rsid w:val="009A72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A72E0"/>
    <w:rPr>
      <w:rFonts w:ascii="Tahoma" w:hAnsi="Tahoma" w:cs="Tahoma"/>
      <w:sz w:val="16"/>
      <w:szCs w:val="16"/>
      <w:lang w:eastAsia="ru-RU"/>
    </w:rPr>
  </w:style>
  <w:style w:type="character" w:styleId="ac">
    <w:name w:val="Strong"/>
    <w:basedOn w:val="a0"/>
    <w:uiPriority w:val="99"/>
    <w:qFormat/>
    <w:rsid w:val="00FD08E8"/>
    <w:rPr>
      <w:b/>
      <w:bCs/>
    </w:rPr>
  </w:style>
  <w:style w:type="paragraph" w:styleId="ad">
    <w:name w:val="List Paragraph"/>
    <w:basedOn w:val="a"/>
    <w:uiPriority w:val="99"/>
    <w:qFormat/>
    <w:rsid w:val="00FD08E8"/>
    <w:pPr>
      <w:ind w:left="720"/>
    </w:pPr>
  </w:style>
  <w:style w:type="paragraph" w:customStyle="1" w:styleId="ConsPlusNormal">
    <w:name w:val="ConsPlusNormal"/>
    <w:uiPriority w:val="99"/>
    <w:rsid w:val="0021538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e">
    <w:name w:val="annotation reference"/>
    <w:basedOn w:val="a0"/>
    <w:uiPriority w:val="99"/>
    <w:semiHidden/>
    <w:rsid w:val="007E50A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7E50A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7E50A9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7E50A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7E50A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60FFE"/>
    <w:pPr>
      <w:spacing w:after="120" w:line="480" w:lineRule="auto"/>
      <w:ind w:left="283" w:hanging="284"/>
      <w:jc w:val="both"/>
    </w:pPr>
    <w:rPr>
      <w:rFonts w:eastAsia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60FFE"/>
    <w:rPr>
      <w:rFonts w:ascii="Times New Roman" w:hAnsi="Times New Roman" w:cs="Times New Roman"/>
      <w:sz w:val="24"/>
      <w:szCs w:val="24"/>
    </w:rPr>
  </w:style>
  <w:style w:type="paragraph" w:styleId="af3">
    <w:name w:val="No Spacing"/>
    <w:uiPriority w:val="99"/>
    <w:qFormat/>
    <w:rsid w:val="00B80832"/>
    <w:rPr>
      <w:rFonts w:ascii="Times New Roman" w:eastAsia="Times New Roman" w:hAnsi="Times New Roman"/>
      <w:sz w:val="24"/>
      <w:szCs w:val="24"/>
    </w:rPr>
  </w:style>
  <w:style w:type="paragraph" w:styleId="af4">
    <w:name w:val="Revision"/>
    <w:hidden/>
    <w:uiPriority w:val="99"/>
    <w:semiHidden/>
    <w:rsid w:val="00501B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50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19</Pages>
  <Words>8403</Words>
  <Characters>47903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 User</cp:lastModifiedBy>
  <cp:revision>6</cp:revision>
  <cp:lastPrinted>2016-10-20T05:36:00Z</cp:lastPrinted>
  <dcterms:created xsi:type="dcterms:W3CDTF">2016-10-25T11:42:00Z</dcterms:created>
  <dcterms:modified xsi:type="dcterms:W3CDTF">2016-10-31T16:39:00Z</dcterms:modified>
</cp:coreProperties>
</file>